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C3C" w:rsidRDefault="00EB2C3C" w:rsidP="00EB2C3C">
      <w:pPr>
        <w:pStyle w:val="Title"/>
        <w:rPr>
          <w:sz w:val="28"/>
          <w:szCs w:val="28"/>
        </w:rPr>
      </w:pPr>
      <w:r>
        <w:rPr>
          <w:noProof/>
        </w:rPr>
        <w:drawing>
          <wp:anchor distT="0" distB="0" distL="114300" distR="114300" simplePos="0" relativeHeight="251659264" behindDoc="1" locked="0" layoutInCell="1" allowOverlap="1" wp14:anchorId="5DF240D9" wp14:editId="31AEAE8F">
            <wp:simplePos x="0" y="0"/>
            <wp:positionH relativeFrom="column">
              <wp:posOffset>5168265</wp:posOffset>
            </wp:positionH>
            <wp:positionV relativeFrom="paragraph">
              <wp:posOffset>-189865</wp:posOffset>
            </wp:positionV>
            <wp:extent cx="1687830" cy="1423035"/>
            <wp:effectExtent l="0" t="0" r="7620" b="5715"/>
            <wp:wrapTight wrapText="bothSides">
              <wp:wrapPolygon edited="0">
                <wp:start x="0" y="0"/>
                <wp:lineTo x="0" y="21398"/>
                <wp:lineTo x="21454" y="21398"/>
                <wp:lineTo x="2145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87830" cy="1423035"/>
                    </a:xfrm>
                    <a:prstGeom prst="rect">
                      <a:avLst/>
                    </a:prstGeom>
                  </pic:spPr>
                </pic:pic>
              </a:graphicData>
            </a:graphic>
            <wp14:sizeRelH relativeFrom="page">
              <wp14:pctWidth>0</wp14:pctWidth>
            </wp14:sizeRelH>
            <wp14:sizeRelV relativeFrom="page">
              <wp14:pctHeight>0</wp14:pctHeight>
            </wp14:sizeRelV>
          </wp:anchor>
        </w:drawing>
      </w:r>
      <w:r>
        <w:t xml:space="preserve">Forensics          </w:t>
      </w:r>
      <w:r>
        <w:rPr>
          <w:sz w:val="28"/>
          <w:szCs w:val="28"/>
        </w:rPr>
        <w:t xml:space="preserve">Headstart Year 9 2015 </w:t>
      </w:r>
    </w:p>
    <w:p w:rsidR="009C2BA6" w:rsidRPr="009C2BA6" w:rsidRDefault="009C2BA6" w:rsidP="009C2BA6">
      <w:r>
        <w:t>Name_______________________________ Form_______________________</w:t>
      </w:r>
    </w:p>
    <w:p w:rsidR="009C2BA6" w:rsidRDefault="009C2BA6" w:rsidP="00EB2C3C"/>
    <w:p w:rsidR="009C2BA6" w:rsidRDefault="009C2BA6" w:rsidP="00EB2C3C"/>
    <w:p w:rsidR="00EB2C3C" w:rsidRDefault="00EB2C3C" w:rsidP="00EB2C3C">
      <w:r>
        <w:t>Forensic Science relies on observations, scientific testing and interpretations to determine what has happened at a crime-scene.</w:t>
      </w:r>
    </w:p>
    <w:p w:rsidR="00EB2C3C" w:rsidRDefault="00EB2C3C" w:rsidP="00EB2C3C">
      <w:r>
        <w:t>•</w:t>
      </w:r>
      <w:r>
        <w:tab/>
        <w:t xml:space="preserve">Observations are different from interpretations. Observations are descriptions of things we see. </w:t>
      </w:r>
    </w:p>
    <w:p w:rsidR="00EB2C3C" w:rsidRDefault="00EB2C3C" w:rsidP="00EB2C3C">
      <w:r>
        <w:t>•</w:t>
      </w:r>
      <w:r>
        <w:tab/>
        <w:t xml:space="preserve">Interpretations are stories about what happened that are based on the observations. </w:t>
      </w:r>
    </w:p>
    <w:p w:rsidR="00EB2C3C" w:rsidRDefault="00EB2C3C" w:rsidP="00EB2C3C">
      <w:r>
        <w:t>Events that happened in the past are similar to events that we observe today. They follow the same laws of physics.</w:t>
      </w:r>
    </w:p>
    <w:p w:rsidR="009E713F" w:rsidRDefault="00EB2C3C" w:rsidP="00EB2C3C">
      <w:r>
        <w:rPr>
          <w:noProof/>
        </w:rPr>
        <w:drawing>
          <wp:anchor distT="0" distB="0" distL="114300" distR="114300" simplePos="0" relativeHeight="251658240" behindDoc="1" locked="0" layoutInCell="1" allowOverlap="1" wp14:anchorId="535767C9" wp14:editId="5B357936">
            <wp:simplePos x="0" y="0"/>
            <wp:positionH relativeFrom="column">
              <wp:posOffset>3903980</wp:posOffset>
            </wp:positionH>
            <wp:positionV relativeFrom="paragraph">
              <wp:posOffset>171450</wp:posOffset>
            </wp:positionV>
            <wp:extent cx="814705" cy="810260"/>
            <wp:effectExtent l="0" t="0" r="4445" b="8890"/>
            <wp:wrapTight wrapText="bothSides">
              <wp:wrapPolygon edited="0">
                <wp:start x="0" y="0"/>
                <wp:lineTo x="0" y="21329"/>
                <wp:lineTo x="21213" y="21329"/>
                <wp:lineTo x="212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4705" cy="810260"/>
                    </a:xfrm>
                    <a:prstGeom prst="rect">
                      <a:avLst/>
                    </a:prstGeom>
                  </pic:spPr>
                </pic:pic>
              </a:graphicData>
            </a:graphic>
            <wp14:sizeRelH relativeFrom="page">
              <wp14:pctWidth>0</wp14:pctWidth>
            </wp14:sizeRelH>
            <wp14:sizeRelV relativeFrom="page">
              <wp14:pctHeight>0</wp14:pctHeight>
            </wp14:sizeRelV>
          </wp:anchor>
        </w:drawing>
      </w:r>
      <w:r>
        <w:t xml:space="preserve">Throughout this Headstart program you will be required to complete a number of tasks in order to gain knowledge about skills used in forensic science. When you see this symbol you have a </w:t>
      </w:r>
      <w:r w:rsidRPr="00EB2C3C">
        <w:rPr>
          <w:b/>
        </w:rPr>
        <w:t>task</w:t>
      </w:r>
      <w:r>
        <w:t xml:space="preserve"> to complete</w:t>
      </w:r>
    </w:p>
    <w:p w:rsidR="00EB2C3C" w:rsidRDefault="00EB2C3C" w:rsidP="00EB2C3C"/>
    <w:p w:rsidR="00EB2C3C" w:rsidRDefault="00EB2C3C" w:rsidP="00EB2C3C"/>
    <w:p w:rsidR="009C2BA6" w:rsidRDefault="009C2BA6" w:rsidP="00EB2C3C"/>
    <w:p w:rsidR="009E6777" w:rsidRPr="009E6777" w:rsidRDefault="009E6777" w:rsidP="009E6777">
      <w:pPr>
        <w:rPr>
          <w:sz w:val="28"/>
          <w:szCs w:val="28"/>
        </w:rPr>
      </w:pPr>
      <w:r w:rsidRPr="009E6777">
        <w:rPr>
          <w:b/>
          <w:i/>
          <w:noProof/>
        </w:rPr>
        <w:drawing>
          <wp:anchor distT="0" distB="0" distL="114300" distR="114300" simplePos="0" relativeHeight="251662336" behindDoc="1" locked="0" layoutInCell="1" allowOverlap="1" wp14:anchorId="7BD161C2" wp14:editId="2AA05440">
            <wp:simplePos x="0" y="0"/>
            <wp:positionH relativeFrom="column">
              <wp:posOffset>-285750</wp:posOffset>
            </wp:positionH>
            <wp:positionV relativeFrom="paragraph">
              <wp:posOffset>335915</wp:posOffset>
            </wp:positionV>
            <wp:extent cx="814705" cy="810260"/>
            <wp:effectExtent l="0" t="0" r="4445" b="8890"/>
            <wp:wrapTight wrapText="bothSides">
              <wp:wrapPolygon edited="0">
                <wp:start x="0" y="0"/>
                <wp:lineTo x="0" y="21329"/>
                <wp:lineTo x="21213" y="21329"/>
                <wp:lineTo x="2121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4705" cy="810260"/>
                    </a:xfrm>
                    <a:prstGeom prst="rect">
                      <a:avLst/>
                    </a:prstGeom>
                  </pic:spPr>
                </pic:pic>
              </a:graphicData>
            </a:graphic>
            <wp14:sizeRelH relativeFrom="page">
              <wp14:pctWidth>0</wp14:pctWidth>
            </wp14:sizeRelH>
            <wp14:sizeRelV relativeFrom="page">
              <wp14:pctHeight>0</wp14:pctHeight>
            </wp14:sizeRelV>
          </wp:anchor>
        </w:drawing>
      </w:r>
      <w:r w:rsidRPr="009E6777">
        <w:rPr>
          <w:b/>
          <w:i/>
          <w:noProof/>
        </w:rPr>
        <w:drawing>
          <wp:anchor distT="0" distB="0" distL="114300" distR="114300" simplePos="0" relativeHeight="251660288" behindDoc="1" locked="0" layoutInCell="1" allowOverlap="1" wp14:anchorId="63CCEFFE" wp14:editId="481FCDD2">
            <wp:simplePos x="0" y="0"/>
            <wp:positionH relativeFrom="column">
              <wp:posOffset>3108960</wp:posOffset>
            </wp:positionH>
            <wp:positionV relativeFrom="paragraph">
              <wp:posOffset>67945</wp:posOffset>
            </wp:positionV>
            <wp:extent cx="3637915" cy="3780790"/>
            <wp:effectExtent l="0" t="0" r="635" b="0"/>
            <wp:wrapTight wrapText="bothSides">
              <wp:wrapPolygon edited="0">
                <wp:start x="0" y="0"/>
                <wp:lineTo x="0" y="21440"/>
                <wp:lineTo x="21491" y="21440"/>
                <wp:lineTo x="2149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37915" cy="3780790"/>
                    </a:xfrm>
                    <a:prstGeom prst="rect">
                      <a:avLst/>
                    </a:prstGeom>
                    <a:noFill/>
                  </pic:spPr>
                </pic:pic>
              </a:graphicData>
            </a:graphic>
            <wp14:sizeRelH relativeFrom="page">
              <wp14:pctWidth>0</wp14:pctWidth>
            </wp14:sizeRelH>
            <wp14:sizeRelV relativeFrom="page">
              <wp14:pctHeight>0</wp14:pctHeight>
            </wp14:sizeRelV>
          </wp:anchor>
        </w:drawing>
      </w:r>
      <w:r w:rsidRPr="009E6777">
        <w:rPr>
          <w:b/>
          <w:i/>
          <w:sz w:val="28"/>
          <w:szCs w:val="28"/>
        </w:rPr>
        <w:t>Making Observations</w:t>
      </w:r>
      <w:r w:rsidRPr="009E6777">
        <w:rPr>
          <w:sz w:val="28"/>
          <w:szCs w:val="28"/>
        </w:rPr>
        <w:t>:</w:t>
      </w:r>
    </w:p>
    <w:p w:rsidR="009E6777" w:rsidRDefault="009E6777" w:rsidP="009E6777">
      <w:r>
        <w:t>Look at the picture to the right and:</w:t>
      </w:r>
    </w:p>
    <w:p w:rsidR="009E6777" w:rsidRDefault="009E6777" w:rsidP="009E6777">
      <w:r>
        <w:t>a). Record your observations:</w:t>
      </w:r>
    </w:p>
    <w:p w:rsidR="009E6777" w:rsidRDefault="009E6777" w:rsidP="009E6777"/>
    <w:p w:rsidR="009E6777" w:rsidRDefault="009E6777" w:rsidP="009E6777">
      <w:bookmarkStart w:id="0" w:name="_GoBack"/>
      <w:bookmarkEnd w:id="0"/>
    </w:p>
    <w:p w:rsidR="009E6777" w:rsidRDefault="009E6777" w:rsidP="009E6777"/>
    <w:p w:rsidR="009E6777" w:rsidRDefault="009E6777" w:rsidP="009E6777"/>
    <w:p w:rsidR="00EB2C3C" w:rsidRDefault="009E6777" w:rsidP="009E6777">
      <w:r>
        <w:t>b). Make some interpretations:</w:t>
      </w:r>
    </w:p>
    <w:p w:rsidR="00EB2C3C" w:rsidRDefault="00EB2C3C" w:rsidP="00EB2C3C"/>
    <w:p w:rsidR="00EB2C3C" w:rsidRDefault="00EB2C3C" w:rsidP="00EB2C3C"/>
    <w:p w:rsidR="00EB2C3C" w:rsidRDefault="00EB2C3C" w:rsidP="00EB2C3C"/>
    <w:p w:rsidR="00EB2C3C" w:rsidRDefault="00EB2C3C" w:rsidP="00EB2C3C"/>
    <w:p w:rsidR="00EB2C3C" w:rsidRDefault="00EB2C3C" w:rsidP="00EB2C3C"/>
    <w:p w:rsidR="00EB2C3C" w:rsidRDefault="00EB2C3C" w:rsidP="00EB2C3C"/>
    <w:p w:rsidR="00EB2C3C" w:rsidRDefault="009E6777" w:rsidP="00EB2C3C">
      <w:r>
        <w:rPr>
          <w:b/>
          <w:i/>
          <w:noProof/>
          <w:sz w:val="28"/>
          <w:szCs w:val="28"/>
        </w:rPr>
        <w:lastRenderedPageBreak/>
        <w:drawing>
          <wp:anchor distT="0" distB="0" distL="114300" distR="114300" simplePos="0" relativeHeight="251663360" behindDoc="1" locked="0" layoutInCell="1" allowOverlap="1">
            <wp:simplePos x="0" y="0"/>
            <wp:positionH relativeFrom="column">
              <wp:posOffset>-129540</wp:posOffset>
            </wp:positionH>
            <wp:positionV relativeFrom="paragraph">
              <wp:posOffset>-138430</wp:posOffset>
            </wp:positionV>
            <wp:extent cx="817245" cy="804545"/>
            <wp:effectExtent l="0" t="0" r="1905" b="0"/>
            <wp:wrapTight wrapText="bothSides">
              <wp:wrapPolygon edited="0">
                <wp:start x="0" y="0"/>
                <wp:lineTo x="0" y="20969"/>
                <wp:lineTo x="21147" y="20969"/>
                <wp:lineTo x="2114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7245" cy="804545"/>
                    </a:xfrm>
                    <a:prstGeom prst="rect">
                      <a:avLst/>
                    </a:prstGeom>
                    <a:noFill/>
                  </pic:spPr>
                </pic:pic>
              </a:graphicData>
            </a:graphic>
            <wp14:sizeRelH relativeFrom="page">
              <wp14:pctWidth>0</wp14:pctWidth>
            </wp14:sizeRelH>
            <wp14:sizeRelV relativeFrom="page">
              <wp14:pctHeight>0</wp14:pctHeight>
            </wp14:sizeRelV>
          </wp:anchor>
        </w:drawing>
      </w:r>
      <w:r w:rsidRPr="009E6777">
        <w:rPr>
          <w:b/>
          <w:i/>
          <w:sz w:val="28"/>
          <w:szCs w:val="28"/>
        </w:rPr>
        <w:t>Can you solve it</w:t>
      </w:r>
      <w:r>
        <w:rPr>
          <w:b/>
          <w:i/>
          <w:sz w:val="28"/>
          <w:szCs w:val="28"/>
        </w:rPr>
        <w:t>?</w:t>
      </w:r>
      <w:r>
        <w:t xml:space="preserve"> As you watch the PowerPoint record your answers to the following:</w:t>
      </w:r>
    </w:p>
    <w:p w:rsidR="009E6777" w:rsidRDefault="009E6777" w:rsidP="009E6777">
      <w:r>
        <w:t>1.</w:t>
      </w:r>
      <w:r>
        <w:tab/>
        <w:t>Did the stork steal the items? Why/why not</w:t>
      </w:r>
    </w:p>
    <w:p w:rsidR="009E6777" w:rsidRDefault="009E6777" w:rsidP="009E6777"/>
    <w:p w:rsidR="009E6777" w:rsidRDefault="009E6777" w:rsidP="009E6777">
      <w:r>
        <w:t>2.</w:t>
      </w:r>
      <w:r>
        <w:tab/>
        <w:t>What were Slylock’s observations? So who was the litterbug?</w:t>
      </w:r>
    </w:p>
    <w:p w:rsidR="009E6777" w:rsidRDefault="009E6777" w:rsidP="009E6777"/>
    <w:p w:rsidR="009E6777" w:rsidRDefault="009E6777" w:rsidP="009E6777">
      <w:r>
        <w:t>3.</w:t>
      </w:r>
      <w:r>
        <w:tab/>
        <w:t>Which owl painting is fake? Explain your choice.</w:t>
      </w:r>
    </w:p>
    <w:p w:rsidR="009E6777" w:rsidRDefault="009E6777" w:rsidP="009E6777"/>
    <w:p w:rsidR="009E6777" w:rsidRDefault="009E6777" w:rsidP="009E6777">
      <w:r>
        <w:t>4.</w:t>
      </w:r>
      <w:r>
        <w:tab/>
        <w:t>(Dog &amp; Cat) List the 6 differences in these 2 pictures</w:t>
      </w:r>
    </w:p>
    <w:p w:rsidR="009E6777" w:rsidRDefault="009E6777" w:rsidP="009E6777"/>
    <w:p w:rsidR="009E6777" w:rsidRDefault="009E6777" w:rsidP="009E6777">
      <w:r>
        <w:t>5.</w:t>
      </w:r>
      <w:r>
        <w:tab/>
        <w:t>(Monkey &amp; Cat) List the 6 differences in these 2 pictures</w:t>
      </w:r>
    </w:p>
    <w:p w:rsidR="009E6777" w:rsidRDefault="009E6777" w:rsidP="009E6777"/>
    <w:p w:rsidR="009E6777" w:rsidRDefault="009E6777" w:rsidP="009E6777">
      <w:r>
        <w:t>6.</w:t>
      </w:r>
      <w:r>
        <w:tab/>
        <w:t>(Parrot &amp; Gorilla) List the 6 differences in these 2 pictures</w:t>
      </w:r>
    </w:p>
    <w:p w:rsidR="009E6777" w:rsidRDefault="009E6777" w:rsidP="009E6777"/>
    <w:p w:rsidR="009E6777" w:rsidRDefault="009E6777" w:rsidP="009E6777">
      <w:r>
        <w:t>7.</w:t>
      </w:r>
      <w:r>
        <w:tab/>
        <w:t>Mystery items to name: 1=                           2=                          3=                         4=                         5=</w:t>
      </w:r>
    </w:p>
    <w:p w:rsidR="009E6777" w:rsidRDefault="009E6777" w:rsidP="009E6777">
      <w:r>
        <w:t>6=                                  7=                           8=</w:t>
      </w:r>
    </w:p>
    <w:p w:rsidR="009E6777" w:rsidRDefault="009E6777" w:rsidP="009E6777">
      <w:r>
        <w:t>8.</w:t>
      </w:r>
      <w:r>
        <w:tab/>
        <w:t>(Duck &amp; Girl) List the 6 differences in these 2 pictures</w:t>
      </w:r>
    </w:p>
    <w:p w:rsidR="009E6777" w:rsidRDefault="009E6777" w:rsidP="009E6777"/>
    <w:p w:rsidR="009E6777" w:rsidRDefault="009E6777" w:rsidP="009E6777">
      <w:r>
        <w:t>9.</w:t>
      </w:r>
      <w:r>
        <w:tab/>
        <w:t>(Cat &amp; Pool) List the 6 differences in these 2 pictures</w:t>
      </w:r>
    </w:p>
    <w:p w:rsidR="009E6777" w:rsidRDefault="009E6777" w:rsidP="009E6777"/>
    <w:p w:rsidR="009E6777" w:rsidRDefault="009E6777" w:rsidP="009E6777">
      <w:r>
        <w:t>10.</w:t>
      </w:r>
      <w:r>
        <w:tab/>
        <w:t>Fingerprint answers: 1=                           2=                          3=                         4=                         5=</w:t>
      </w:r>
    </w:p>
    <w:p w:rsidR="009E6777" w:rsidRDefault="009E6777" w:rsidP="009E6777"/>
    <w:p w:rsidR="009E6777" w:rsidRDefault="009E6777" w:rsidP="009E6777">
      <w:r>
        <w:t>11.</w:t>
      </w:r>
      <w:r>
        <w:tab/>
        <w:t>Types of Scientist:</w:t>
      </w:r>
    </w:p>
    <w:p w:rsidR="009E6777" w:rsidRDefault="009E6777" w:rsidP="009E6777"/>
    <w:p w:rsidR="009E6777" w:rsidRDefault="009E6777" w:rsidP="009E6777">
      <w:r>
        <w:t>12.</w:t>
      </w:r>
      <w:r>
        <w:tab/>
        <w:t xml:space="preserve">Mystery items to name: 1=                           2=                          3=                         4=         </w:t>
      </w:r>
    </w:p>
    <w:p w:rsidR="009E6777" w:rsidRDefault="009E6777" w:rsidP="009E6777"/>
    <w:p w:rsidR="009E6777" w:rsidRDefault="009E6777" w:rsidP="009E6777">
      <w:r>
        <w:t>13.</w:t>
      </w:r>
      <w:r>
        <w:tab/>
        <w:t>Slicks appearance shows:</w:t>
      </w:r>
    </w:p>
    <w:p w:rsidR="009E6777" w:rsidRDefault="009E6777" w:rsidP="009E6777"/>
    <w:p w:rsidR="009E6777" w:rsidRPr="009E6777" w:rsidRDefault="009E6777" w:rsidP="009E6777">
      <w:r>
        <w:t>After correcting your answers how do you compare (as a forensics expert) to your partner? Discuss</w:t>
      </w:r>
    </w:p>
    <w:p w:rsidR="00EB2C3C" w:rsidRDefault="00EB2C3C" w:rsidP="00EB2C3C"/>
    <w:p w:rsidR="00EB2C3C" w:rsidRDefault="005C013A" w:rsidP="00EB2C3C">
      <w:pPr>
        <w:rPr>
          <w:b/>
          <w:i/>
          <w:sz w:val="28"/>
          <w:szCs w:val="28"/>
        </w:rPr>
      </w:pPr>
      <w:r>
        <w:rPr>
          <w:b/>
          <w:i/>
          <w:sz w:val="28"/>
          <w:szCs w:val="28"/>
        </w:rPr>
        <w:lastRenderedPageBreak/>
        <w:t>Crime Scene Report</w:t>
      </w:r>
    </w:p>
    <w:p w:rsidR="005C013A" w:rsidRDefault="005C013A" w:rsidP="00EB2C3C">
      <w:r>
        <w:rPr>
          <w:b/>
          <w:i/>
          <w:noProof/>
          <w:sz w:val="28"/>
          <w:szCs w:val="28"/>
        </w:rPr>
        <w:drawing>
          <wp:anchor distT="0" distB="0" distL="114300" distR="114300" simplePos="0" relativeHeight="251665408" behindDoc="1" locked="0" layoutInCell="1" allowOverlap="1" wp14:anchorId="11593622" wp14:editId="267E8208">
            <wp:simplePos x="0" y="0"/>
            <wp:positionH relativeFrom="column">
              <wp:posOffset>93345</wp:posOffset>
            </wp:positionH>
            <wp:positionV relativeFrom="paragraph">
              <wp:posOffset>1184275</wp:posOffset>
            </wp:positionV>
            <wp:extent cx="817245" cy="804545"/>
            <wp:effectExtent l="0" t="0" r="1905" b="0"/>
            <wp:wrapTight wrapText="bothSides">
              <wp:wrapPolygon edited="0">
                <wp:start x="0" y="0"/>
                <wp:lineTo x="0" y="20969"/>
                <wp:lineTo x="21147" y="20969"/>
                <wp:lineTo x="21147"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7245" cy="804545"/>
                    </a:xfrm>
                    <a:prstGeom prst="rect">
                      <a:avLst/>
                    </a:prstGeom>
                    <a:noFill/>
                  </pic:spPr>
                </pic:pic>
              </a:graphicData>
            </a:graphic>
            <wp14:sizeRelH relativeFrom="page">
              <wp14:pctWidth>0</wp14:pctWidth>
            </wp14:sizeRelH>
            <wp14:sizeRelV relativeFrom="page">
              <wp14:pctHeight>0</wp14:pctHeight>
            </wp14:sizeRelV>
          </wp:anchor>
        </w:drawing>
      </w:r>
      <w:r>
        <w:t xml:space="preserve">At approximately 7.15 am Friday morning, Ms Kosack the Year 7 Science </w:t>
      </w:r>
      <w:r w:rsidR="00165B7C">
        <w:t>teacher</w:t>
      </w:r>
      <w:r>
        <w:t xml:space="preserve"> thought something was fishy as she walked down the corridor and noticed the door to S2 was open. She walked into the classroom and immediately discovered that the aquarium was empty and her prized clown fish Nemo was missing. Beside the fish tank was a hand written note. Dirty footprints of a barefoot burglar led to an open window.  Bits of a white powdery substance were found in front of the aquarium which had blood stains on the side of the glass. When police arrived the immediately began to gather forensics evidence.</w:t>
      </w:r>
    </w:p>
    <w:p w:rsidR="005C013A" w:rsidRPr="005C013A" w:rsidRDefault="005C013A" w:rsidP="00EB2C3C">
      <w:r>
        <w:t xml:space="preserve">If you were with the forensic police what </w:t>
      </w:r>
      <w:r w:rsidRPr="005C013A">
        <w:rPr>
          <w:b/>
        </w:rPr>
        <w:t>evidence</w:t>
      </w:r>
      <w:r>
        <w:t xml:space="preserve"> would you have collected? Make a list.</w:t>
      </w:r>
    </w:p>
    <w:p w:rsidR="00EB2C3C" w:rsidRDefault="00EB2C3C" w:rsidP="00EB2C3C"/>
    <w:p w:rsidR="005C013A" w:rsidRDefault="005C013A" w:rsidP="00EB2C3C"/>
    <w:p w:rsidR="005C013A" w:rsidRPr="005C013A" w:rsidRDefault="005C013A" w:rsidP="00EB2C3C">
      <w:pPr>
        <w:rPr>
          <w:b/>
          <w:i/>
          <w:sz w:val="28"/>
          <w:szCs w:val="28"/>
        </w:rPr>
      </w:pPr>
      <w:r>
        <w:rPr>
          <w:b/>
          <w:i/>
          <w:sz w:val="28"/>
          <w:szCs w:val="28"/>
        </w:rPr>
        <w:t>Suspects</w:t>
      </w:r>
    </w:p>
    <w:p w:rsidR="005C013A" w:rsidRDefault="005C013A" w:rsidP="00EB2C3C">
      <w:r>
        <w:t>The suspects you will investig</w:t>
      </w:r>
      <w:r w:rsidR="00065B79">
        <w:t>ate throughout this unit are shown in the table. Using the cl</w:t>
      </w:r>
      <w:r w:rsidR="00D31CF2">
        <w:t>ues</w:t>
      </w:r>
      <w:r w:rsidR="00065B79">
        <w:t xml:space="preserve"> found at the crime scene</w:t>
      </w:r>
      <w:r w:rsidR="000C2EA5">
        <w:t xml:space="preserve"> (the ink on the note, soil found on the shoes, white powder, blood type, fingerprint and foot print)</w:t>
      </w:r>
      <w:r w:rsidR="00065B79">
        <w:t xml:space="preserve">, determine which of these four suspects is the “barefooted burglar”. What do you think was the motive for the crime? Your assessment will be a collection of your evidence and the final result of your findings. </w:t>
      </w:r>
    </w:p>
    <w:tbl>
      <w:tblPr>
        <w:tblStyle w:val="TableGrid"/>
        <w:tblW w:w="0" w:type="auto"/>
        <w:tblInd w:w="-176" w:type="dxa"/>
        <w:tblLook w:val="04A0" w:firstRow="1" w:lastRow="0" w:firstColumn="1" w:lastColumn="0" w:noHBand="0" w:noVBand="1"/>
      </w:tblPr>
      <w:tblGrid>
        <w:gridCol w:w="2846"/>
        <w:gridCol w:w="2670"/>
        <w:gridCol w:w="2671"/>
        <w:gridCol w:w="2671"/>
      </w:tblGrid>
      <w:tr w:rsidR="005C013A" w:rsidTr="00D31CF2">
        <w:tc>
          <w:tcPr>
            <w:tcW w:w="2846" w:type="dxa"/>
          </w:tcPr>
          <w:p w:rsidR="005C013A" w:rsidRDefault="005C013A" w:rsidP="005C013A">
            <w:pPr>
              <w:jc w:val="center"/>
            </w:pPr>
            <w:r>
              <w:t>Suspect 1</w:t>
            </w:r>
          </w:p>
        </w:tc>
        <w:tc>
          <w:tcPr>
            <w:tcW w:w="2670" w:type="dxa"/>
          </w:tcPr>
          <w:p w:rsidR="005C013A" w:rsidRDefault="005C013A" w:rsidP="005C013A">
            <w:pPr>
              <w:jc w:val="center"/>
            </w:pPr>
            <w:r>
              <w:t>Suspect 2</w:t>
            </w:r>
          </w:p>
        </w:tc>
        <w:tc>
          <w:tcPr>
            <w:tcW w:w="2671" w:type="dxa"/>
          </w:tcPr>
          <w:p w:rsidR="005C013A" w:rsidRDefault="005C013A" w:rsidP="005C013A">
            <w:pPr>
              <w:jc w:val="center"/>
            </w:pPr>
            <w:r>
              <w:t>Suspect 3</w:t>
            </w:r>
          </w:p>
        </w:tc>
        <w:tc>
          <w:tcPr>
            <w:tcW w:w="2671" w:type="dxa"/>
          </w:tcPr>
          <w:p w:rsidR="005C013A" w:rsidRDefault="005C013A" w:rsidP="005C013A">
            <w:pPr>
              <w:jc w:val="center"/>
            </w:pPr>
            <w:r>
              <w:t>Suspect 4</w:t>
            </w:r>
          </w:p>
        </w:tc>
      </w:tr>
      <w:tr w:rsidR="005C013A" w:rsidTr="00D31CF2">
        <w:tc>
          <w:tcPr>
            <w:tcW w:w="2846" w:type="dxa"/>
          </w:tcPr>
          <w:p w:rsidR="005C013A" w:rsidRDefault="005C013A" w:rsidP="005C013A">
            <w:pPr>
              <w:jc w:val="center"/>
            </w:pPr>
            <w:r>
              <w:t>Lou Lou</w:t>
            </w:r>
          </w:p>
        </w:tc>
        <w:tc>
          <w:tcPr>
            <w:tcW w:w="2670" w:type="dxa"/>
          </w:tcPr>
          <w:p w:rsidR="005C013A" w:rsidRDefault="005C013A" w:rsidP="005C013A">
            <w:pPr>
              <w:jc w:val="center"/>
            </w:pPr>
            <w:r>
              <w:t>Dan the Man</w:t>
            </w:r>
          </w:p>
        </w:tc>
        <w:tc>
          <w:tcPr>
            <w:tcW w:w="2671" w:type="dxa"/>
          </w:tcPr>
          <w:p w:rsidR="005C013A" w:rsidRDefault="005C013A" w:rsidP="005C013A">
            <w:pPr>
              <w:jc w:val="center"/>
            </w:pPr>
            <w:r>
              <w:t>Peg the Leg</w:t>
            </w:r>
          </w:p>
        </w:tc>
        <w:tc>
          <w:tcPr>
            <w:tcW w:w="2671" w:type="dxa"/>
          </w:tcPr>
          <w:p w:rsidR="005C013A" w:rsidRDefault="005C013A" w:rsidP="005C013A">
            <w:pPr>
              <w:jc w:val="center"/>
            </w:pPr>
            <w:r>
              <w:t>Jack the Jock</w:t>
            </w:r>
          </w:p>
        </w:tc>
      </w:tr>
      <w:tr w:rsidR="005C013A" w:rsidTr="00D31CF2">
        <w:tc>
          <w:tcPr>
            <w:tcW w:w="2846" w:type="dxa"/>
          </w:tcPr>
          <w:p w:rsidR="005C013A" w:rsidRDefault="005C013A" w:rsidP="005C013A">
            <w:pPr>
              <w:jc w:val="center"/>
            </w:pPr>
            <w:r>
              <w:rPr>
                <w:noProof/>
              </w:rPr>
              <w:drawing>
                <wp:inline distT="0" distB="0" distL="0" distR="0" wp14:anchorId="246A03FE" wp14:editId="1227E8B0">
                  <wp:extent cx="914400" cy="8286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914400" cy="828675"/>
                          </a:xfrm>
                          <a:prstGeom prst="rect">
                            <a:avLst/>
                          </a:prstGeom>
                        </pic:spPr>
                      </pic:pic>
                    </a:graphicData>
                  </a:graphic>
                </wp:inline>
              </w:drawing>
            </w:r>
          </w:p>
        </w:tc>
        <w:tc>
          <w:tcPr>
            <w:tcW w:w="2670" w:type="dxa"/>
          </w:tcPr>
          <w:p w:rsidR="005C013A" w:rsidRDefault="005C013A" w:rsidP="005C013A">
            <w:pPr>
              <w:jc w:val="center"/>
            </w:pPr>
            <w:r>
              <w:rPr>
                <w:noProof/>
              </w:rPr>
              <w:drawing>
                <wp:inline distT="0" distB="0" distL="0" distR="0" wp14:anchorId="2016715F" wp14:editId="1807FD4A">
                  <wp:extent cx="723900" cy="7524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723900" cy="752475"/>
                          </a:xfrm>
                          <a:prstGeom prst="rect">
                            <a:avLst/>
                          </a:prstGeom>
                        </pic:spPr>
                      </pic:pic>
                    </a:graphicData>
                  </a:graphic>
                </wp:inline>
              </w:drawing>
            </w:r>
          </w:p>
        </w:tc>
        <w:tc>
          <w:tcPr>
            <w:tcW w:w="2671" w:type="dxa"/>
          </w:tcPr>
          <w:p w:rsidR="005C013A" w:rsidRDefault="005C013A" w:rsidP="005C013A">
            <w:pPr>
              <w:jc w:val="center"/>
            </w:pPr>
            <w:r>
              <w:rPr>
                <w:noProof/>
              </w:rPr>
              <w:drawing>
                <wp:inline distT="0" distB="0" distL="0" distR="0" wp14:anchorId="058CC712" wp14:editId="04BDA016">
                  <wp:extent cx="962025" cy="7715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962025" cy="771525"/>
                          </a:xfrm>
                          <a:prstGeom prst="rect">
                            <a:avLst/>
                          </a:prstGeom>
                        </pic:spPr>
                      </pic:pic>
                    </a:graphicData>
                  </a:graphic>
                </wp:inline>
              </w:drawing>
            </w:r>
          </w:p>
        </w:tc>
        <w:tc>
          <w:tcPr>
            <w:tcW w:w="2671" w:type="dxa"/>
          </w:tcPr>
          <w:p w:rsidR="005C013A" w:rsidRDefault="005C013A" w:rsidP="005C013A">
            <w:pPr>
              <w:jc w:val="center"/>
            </w:pPr>
            <w:r>
              <w:rPr>
                <w:noProof/>
              </w:rPr>
              <w:drawing>
                <wp:inline distT="0" distB="0" distL="0" distR="0" wp14:anchorId="79B31559" wp14:editId="664701B9">
                  <wp:extent cx="781050" cy="8477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781050" cy="847725"/>
                          </a:xfrm>
                          <a:prstGeom prst="rect">
                            <a:avLst/>
                          </a:prstGeom>
                        </pic:spPr>
                      </pic:pic>
                    </a:graphicData>
                  </a:graphic>
                </wp:inline>
              </w:drawing>
            </w:r>
          </w:p>
        </w:tc>
      </w:tr>
      <w:tr w:rsidR="00D31CF2" w:rsidTr="00D31CF2">
        <w:tc>
          <w:tcPr>
            <w:tcW w:w="2846" w:type="dxa"/>
          </w:tcPr>
          <w:p w:rsidR="00D31CF2" w:rsidRDefault="00D31CF2" w:rsidP="005C013A">
            <w:pPr>
              <w:jc w:val="center"/>
              <w:rPr>
                <w:noProof/>
              </w:rPr>
            </w:pPr>
            <w:r>
              <w:rPr>
                <w:noProof/>
              </w:rPr>
              <w:t>Profile</w:t>
            </w:r>
          </w:p>
        </w:tc>
        <w:tc>
          <w:tcPr>
            <w:tcW w:w="2670" w:type="dxa"/>
          </w:tcPr>
          <w:p w:rsidR="00D31CF2" w:rsidRDefault="00D31CF2" w:rsidP="005C013A">
            <w:pPr>
              <w:jc w:val="center"/>
              <w:rPr>
                <w:noProof/>
              </w:rPr>
            </w:pPr>
            <w:r w:rsidRPr="00D31CF2">
              <w:rPr>
                <w:noProof/>
              </w:rPr>
              <w:t>Profile</w:t>
            </w:r>
          </w:p>
        </w:tc>
        <w:tc>
          <w:tcPr>
            <w:tcW w:w="2671" w:type="dxa"/>
          </w:tcPr>
          <w:p w:rsidR="00D31CF2" w:rsidRDefault="00D31CF2" w:rsidP="005C013A">
            <w:pPr>
              <w:jc w:val="center"/>
              <w:rPr>
                <w:noProof/>
              </w:rPr>
            </w:pPr>
            <w:r w:rsidRPr="00D31CF2">
              <w:rPr>
                <w:noProof/>
              </w:rPr>
              <w:t>Profile</w:t>
            </w:r>
          </w:p>
        </w:tc>
        <w:tc>
          <w:tcPr>
            <w:tcW w:w="2671" w:type="dxa"/>
          </w:tcPr>
          <w:p w:rsidR="00D31CF2" w:rsidRDefault="00D31CF2" w:rsidP="005C013A">
            <w:pPr>
              <w:jc w:val="center"/>
              <w:rPr>
                <w:noProof/>
              </w:rPr>
            </w:pPr>
            <w:r w:rsidRPr="00D31CF2">
              <w:rPr>
                <w:noProof/>
              </w:rPr>
              <w:t>Profile</w:t>
            </w:r>
          </w:p>
        </w:tc>
      </w:tr>
      <w:tr w:rsidR="00D31CF2" w:rsidTr="00D31CF2">
        <w:tc>
          <w:tcPr>
            <w:tcW w:w="2846" w:type="dxa"/>
          </w:tcPr>
          <w:p w:rsidR="00D31CF2" w:rsidRDefault="00D31CF2" w:rsidP="00D31CF2">
            <w:pPr>
              <w:rPr>
                <w:noProof/>
              </w:rPr>
            </w:pPr>
            <w:r>
              <w:rPr>
                <w:noProof/>
              </w:rPr>
              <w:t>AGE                     25</w:t>
            </w:r>
          </w:p>
        </w:tc>
        <w:tc>
          <w:tcPr>
            <w:tcW w:w="2670" w:type="dxa"/>
          </w:tcPr>
          <w:p w:rsidR="00D31CF2" w:rsidRPr="00D31CF2" w:rsidRDefault="00D31CF2" w:rsidP="005C013A">
            <w:pPr>
              <w:jc w:val="center"/>
              <w:rPr>
                <w:noProof/>
              </w:rPr>
            </w:pPr>
            <w:r>
              <w:rPr>
                <w:noProof/>
              </w:rPr>
              <w:t>32</w:t>
            </w:r>
          </w:p>
        </w:tc>
        <w:tc>
          <w:tcPr>
            <w:tcW w:w="2671" w:type="dxa"/>
          </w:tcPr>
          <w:p w:rsidR="00D31CF2" w:rsidRPr="00D31CF2" w:rsidRDefault="00D31CF2" w:rsidP="005C013A">
            <w:pPr>
              <w:jc w:val="center"/>
              <w:rPr>
                <w:noProof/>
              </w:rPr>
            </w:pPr>
            <w:r>
              <w:rPr>
                <w:noProof/>
              </w:rPr>
              <w:t>35</w:t>
            </w:r>
          </w:p>
        </w:tc>
        <w:tc>
          <w:tcPr>
            <w:tcW w:w="2671" w:type="dxa"/>
          </w:tcPr>
          <w:p w:rsidR="00D31CF2" w:rsidRPr="00D31CF2" w:rsidRDefault="00D31CF2" w:rsidP="005C013A">
            <w:pPr>
              <w:jc w:val="center"/>
              <w:rPr>
                <w:noProof/>
              </w:rPr>
            </w:pPr>
            <w:r>
              <w:rPr>
                <w:noProof/>
              </w:rPr>
              <w:t>27</w:t>
            </w:r>
          </w:p>
        </w:tc>
      </w:tr>
      <w:tr w:rsidR="00D31CF2" w:rsidTr="00D31CF2">
        <w:tc>
          <w:tcPr>
            <w:tcW w:w="2846" w:type="dxa"/>
          </w:tcPr>
          <w:p w:rsidR="00D31CF2" w:rsidRDefault="00D31CF2" w:rsidP="00D31CF2">
            <w:pPr>
              <w:rPr>
                <w:noProof/>
              </w:rPr>
            </w:pPr>
            <w:r>
              <w:rPr>
                <w:noProof/>
              </w:rPr>
              <w:t>GENDER             Female</w:t>
            </w:r>
          </w:p>
        </w:tc>
        <w:tc>
          <w:tcPr>
            <w:tcW w:w="2670" w:type="dxa"/>
          </w:tcPr>
          <w:p w:rsidR="00D31CF2" w:rsidRPr="00D31CF2" w:rsidRDefault="00D31CF2" w:rsidP="005C013A">
            <w:pPr>
              <w:jc w:val="center"/>
              <w:rPr>
                <w:noProof/>
              </w:rPr>
            </w:pPr>
            <w:r>
              <w:rPr>
                <w:noProof/>
              </w:rPr>
              <w:t>Male</w:t>
            </w:r>
          </w:p>
        </w:tc>
        <w:tc>
          <w:tcPr>
            <w:tcW w:w="2671" w:type="dxa"/>
          </w:tcPr>
          <w:p w:rsidR="00D31CF2" w:rsidRPr="00D31CF2" w:rsidRDefault="00D31CF2" w:rsidP="005C013A">
            <w:pPr>
              <w:jc w:val="center"/>
              <w:rPr>
                <w:noProof/>
              </w:rPr>
            </w:pPr>
            <w:r>
              <w:rPr>
                <w:noProof/>
              </w:rPr>
              <w:t>Female</w:t>
            </w:r>
          </w:p>
        </w:tc>
        <w:tc>
          <w:tcPr>
            <w:tcW w:w="2671" w:type="dxa"/>
          </w:tcPr>
          <w:p w:rsidR="00D31CF2" w:rsidRPr="00D31CF2" w:rsidRDefault="00D31CF2" w:rsidP="005C013A">
            <w:pPr>
              <w:jc w:val="center"/>
              <w:rPr>
                <w:noProof/>
              </w:rPr>
            </w:pPr>
            <w:r>
              <w:rPr>
                <w:noProof/>
              </w:rPr>
              <w:t>Male</w:t>
            </w:r>
          </w:p>
        </w:tc>
      </w:tr>
      <w:tr w:rsidR="00D31CF2" w:rsidTr="00D31CF2">
        <w:tc>
          <w:tcPr>
            <w:tcW w:w="2846" w:type="dxa"/>
          </w:tcPr>
          <w:p w:rsidR="00D31CF2" w:rsidRDefault="00D31CF2" w:rsidP="00D31CF2">
            <w:pPr>
              <w:rPr>
                <w:noProof/>
              </w:rPr>
            </w:pPr>
            <w:r>
              <w:rPr>
                <w:noProof/>
              </w:rPr>
              <w:t xml:space="preserve">OCCUPATION    Food Teacher </w:t>
            </w:r>
          </w:p>
        </w:tc>
        <w:tc>
          <w:tcPr>
            <w:tcW w:w="2670" w:type="dxa"/>
          </w:tcPr>
          <w:p w:rsidR="00D31CF2" w:rsidRPr="00D31CF2" w:rsidRDefault="00D31CF2" w:rsidP="005C013A">
            <w:pPr>
              <w:jc w:val="center"/>
              <w:rPr>
                <w:noProof/>
              </w:rPr>
            </w:pPr>
            <w:r>
              <w:rPr>
                <w:noProof/>
              </w:rPr>
              <w:t>handyman</w:t>
            </w:r>
          </w:p>
        </w:tc>
        <w:tc>
          <w:tcPr>
            <w:tcW w:w="2671" w:type="dxa"/>
          </w:tcPr>
          <w:p w:rsidR="00D31CF2" w:rsidRPr="00D31CF2" w:rsidRDefault="00D31CF2" w:rsidP="005C013A">
            <w:pPr>
              <w:jc w:val="center"/>
              <w:rPr>
                <w:noProof/>
              </w:rPr>
            </w:pPr>
            <w:r>
              <w:rPr>
                <w:noProof/>
              </w:rPr>
              <w:t>Biology Teacher</w:t>
            </w:r>
          </w:p>
        </w:tc>
        <w:tc>
          <w:tcPr>
            <w:tcW w:w="2671" w:type="dxa"/>
          </w:tcPr>
          <w:p w:rsidR="00D31CF2" w:rsidRPr="00D31CF2" w:rsidRDefault="00D31CF2" w:rsidP="005C013A">
            <w:pPr>
              <w:jc w:val="center"/>
              <w:rPr>
                <w:noProof/>
              </w:rPr>
            </w:pPr>
            <w:r>
              <w:rPr>
                <w:noProof/>
              </w:rPr>
              <w:t>PE teacher</w:t>
            </w:r>
          </w:p>
        </w:tc>
      </w:tr>
      <w:tr w:rsidR="00D31CF2" w:rsidTr="00D31CF2">
        <w:tc>
          <w:tcPr>
            <w:tcW w:w="2846" w:type="dxa"/>
          </w:tcPr>
          <w:p w:rsidR="00D31CF2" w:rsidRDefault="00D31CF2" w:rsidP="00D31CF2">
            <w:pPr>
              <w:rPr>
                <w:noProof/>
              </w:rPr>
            </w:pPr>
            <w:r>
              <w:rPr>
                <w:noProof/>
              </w:rPr>
              <w:t>Motive: May have wanted to fatten the fish up and then cook him</w:t>
            </w:r>
          </w:p>
        </w:tc>
        <w:tc>
          <w:tcPr>
            <w:tcW w:w="2670" w:type="dxa"/>
          </w:tcPr>
          <w:p w:rsidR="00D31CF2" w:rsidRPr="00D31CF2" w:rsidRDefault="00D31CF2" w:rsidP="00D31CF2">
            <w:pPr>
              <w:rPr>
                <w:noProof/>
              </w:rPr>
            </w:pPr>
            <w:r>
              <w:rPr>
                <w:noProof/>
              </w:rPr>
              <w:t>Had an opportunity to sell the fish to a friend who worked in the seafood business</w:t>
            </w:r>
          </w:p>
        </w:tc>
        <w:tc>
          <w:tcPr>
            <w:tcW w:w="2671" w:type="dxa"/>
          </w:tcPr>
          <w:p w:rsidR="00D31CF2" w:rsidRPr="00D31CF2" w:rsidRDefault="00D31CF2" w:rsidP="00D31CF2">
            <w:pPr>
              <w:rPr>
                <w:noProof/>
              </w:rPr>
            </w:pPr>
            <w:r>
              <w:rPr>
                <w:noProof/>
              </w:rPr>
              <w:t>Needed a birthday gift for her son and didn’t have time to go shopping at Southland</w:t>
            </w:r>
          </w:p>
        </w:tc>
        <w:tc>
          <w:tcPr>
            <w:tcW w:w="2671" w:type="dxa"/>
          </w:tcPr>
          <w:p w:rsidR="00D31CF2" w:rsidRPr="00D31CF2" w:rsidRDefault="00D31CF2" w:rsidP="00D31CF2">
            <w:pPr>
              <w:rPr>
                <w:noProof/>
              </w:rPr>
            </w:pPr>
            <w:r>
              <w:rPr>
                <w:noProof/>
              </w:rPr>
              <w:t xml:space="preserve">Thought that he wasn’t getting enough exercise in the small tank and wanted to free Nemo… </w:t>
            </w:r>
          </w:p>
        </w:tc>
      </w:tr>
    </w:tbl>
    <w:p w:rsidR="005C013A" w:rsidRDefault="005C013A" w:rsidP="00EB2C3C"/>
    <w:p w:rsidR="00EB2C3C" w:rsidRDefault="00C85484" w:rsidP="00EB2C3C">
      <w:pPr>
        <w:rPr>
          <w:b/>
          <w:i/>
          <w:sz w:val="28"/>
          <w:szCs w:val="28"/>
        </w:rPr>
      </w:pPr>
      <w:r>
        <w:rPr>
          <w:b/>
          <w:i/>
          <w:sz w:val="28"/>
          <w:szCs w:val="28"/>
        </w:rPr>
        <w:t>Decode the note</w:t>
      </w:r>
    </w:p>
    <w:p w:rsidR="00AC67E2" w:rsidRDefault="00AC67E2" w:rsidP="00EB2C3C">
      <w:r>
        <w:rPr>
          <w:b/>
          <w:i/>
          <w:noProof/>
          <w:sz w:val="28"/>
          <w:szCs w:val="28"/>
        </w:rPr>
        <w:drawing>
          <wp:anchor distT="0" distB="0" distL="114300" distR="114300" simplePos="0" relativeHeight="251667456" behindDoc="1" locked="0" layoutInCell="1" allowOverlap="1" wp14:anchorId="6BE07AE8" wp14:editId="1DD80614">
            <wp:simplePos x="0" y="0"/>
            <wp:positionH relativeFrom="column">
              <wp:posOffset>-99695</wp:posOffset>
            </wp:positionH>
            <wp:positionV relativeFrom="paragraph">
              <wp:posOffset>232410</wp:posOffset>
            </wp:positionV>
            <wp:extent cx="817245" cy="804545"/>
            <wp:effectExtent l="0" t="0" r="1905" b="0"/>
            <wp:wrapTight wrapText="bothSides">
              <wp:wrapPolygon edited="0">
                <wp:start x="0" y="0"/>
                <wp:lineTo x="0" y="20969"/>
                <wp:lineTo x="21147" y="20969"/>
                <wp:lineTo x="21147"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7245" cy="804545"/>
                    </a:xfrm>
                    <a:prstGeom prst="rect">
                      <a:avLst/>
                    </a:prstGeom>
                    <a:noFill/>
                  </pic:spPr>
                </pic:pic>
              </a:graphicData>
            </a:graphic>
            <wp14:sizeRelH relativeFrom="page">
              <wp14:pctWidth>0</wp14:pctWidth>
            </wp14:sizeRelH>
            <wp14:sizeRelV relativeFrom="page">
              <wp14:pctHeight>0</wp14:pctHeight>
            </wp14:sizeRelV>
          </wp:anchor>
        </w:drawing>
      </w:r>
      <w:r w:rsidR="00C85484">
        <w:t xml:space="preserve">Your teacher will supply you with a copy of the note left at the scene </w:t>
      </w:r>
      <w:r>
        <w:t>(part of it is shown below)</w:t>
      </w:r>
    </w:p>
    <w:p w:rsidR="00C85484" w:rsidRDefault="00AC67E2" w:rsidP="00EB2C3C">
      <w:r>
        <w:t xml:space="preserve"> Y</w:t>
      </w:r>
      <w:r w:rsidR="00C85484">
        <w:t>our task is to decode the note.</w:t>
      </w:r>
    </w:p>
    <w:tbl>
      <w:tblPr>
        <w:tblStyle w:val="TableGrid"/>
        <w:tblpPr w:leftFromText="180" w:rightFromText="180" w:vertAnchor="text" w:tblpX="1951" w:tblpY="1"/>
        <w:tblOverlap w:val="never"/>
        <w:tblW w:w="0" w:type="auto"/>
        <w:shd w:val="clear" w:color="auto" w:fill="EEECE1" w:themeFill="background2"/>
        <w:tblLook w:val="04A0" w:firstRow="1" w:lastRow="0" w:firstColumn="1" w:lastColumn="0" w:noHBand="0" w:noVBand="1"/>
      </w:tblPr>
      <w:tblGrid>
        <w:gridCol w:w="7298"/>
      </w:tblGrid>
      <w:tr w:rsidR="00C85484" w:rsidTr="00AC67E2">
        <w:trPr>
          <w:trHeight w:val="1374"/>
        </w:trPr>
        <w:tc>
          <w:tcPr>
            <w:tcW w:w="7298" w:type="dxa"/>
            <w:shd w:val="clear" w:color="auto" w:fill="EEECE1" w:themeFill="background2"/>
          </w:tcPr>
          <w:p w:rsidR="00C85484" w:rsidRDefault="00C85484" w:rsidP="00AC67E2"/>
          <w:p w:rsidR="00C85484" w:rsidRDefault="00C85484" w:rsidP="00AC67E2">
            <w:r>
              <w:rPr>
                <w:noProof/>
              </w:rPr>
              <w:drawing>
                <wp:inline distT="0" distB="0" distL="0" distR="0" wp14:anchorId="543B32D8" wp14:editId="7E1A70B1">
                  <wp:extent cx="4235570" cy="114630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237696" cy="1146882"/>
                          </a:xfrm>
                          <a:prstGeom prst="rect">
                            <a:avLst/>
                          </a:prstGeom>
                        </pic:spPr>
                      </pic:pic>
                    </a:graphicData>
                  </a:graphic>
                </wp:inline>
              </w:drawing>
            </w:r>
          </w:p>
          <w:p w:rsidR="00C85484" w:rsidRDefault="00C85484" w:rsidP="00AC67E2"/>
        </w:tc>
      </w:tr>
    </w:tbl>
    <w:p w:rsidR="00EB2C3C" w:rsidRPr="00A17CB7" w:rsidRDefault="00AC67E2" w:rsidP="00EB2C3C">
      <w:r>
        <w:br w:type="textWrapping" w:clear="all"/>
      </w:r>
      <w:r w:rsidR="000C2EA5" w:rsidRPr="000C2EA5">
        <w:rPr>
          <w:b/>
          <w:i/>
          <w:sz w:val="28"/>
          <w:szCs w:val="28"/>
        </w:rPr>
        <w:lastRenderedPageBreak/>
        <w:t>Discover the hidden colours in a black marker</w:t>
      </w:r>
    </w:p>
    <w:p w:rsidR="000C2EA5" w:rsidRPr="000C2EA5" w:rsidRDefault="000C2EA5" w:rsidP="000C2EA5">
      <w:r w:rsidRPr="000C2EA5">
        <w:t xml:space="preserve">Chromatography is a method of separating out materials from a mixture. Ink is a mixture of several dyes and therefore we can separate those colours from one another using chromatography. When ink is exposed to certain solvents the colours dissolve and can be separated out. When we expose a piece of paper with ink on it to a solvent, the ink spreads across the paper depending upon the size and properties of its components/pigments. </w:t>
      </w:r>
    </w:p>
    <w:p w:rsidR="000C2EA5" w:rsidRPr="000C2EA5" w:rsidRDefault="000C2EA5" w:rsidP="000C2EA5">
      <w:r>
        <w:rPr>
          <w:b/>
          <w:i/>
          <w:noProof/>
          <w:sz w:val="28"/>
          <w:szCs w:val="28"/>
        </w:rPr>
        <w:drawing>
          <wp:anchor distT="0" distB="0" distL="114300" distR="114300" simplePos="0" relativeHeight="251671552" behindDoc="1" locked="0" layoutInCell="1" allowOverlap="1" wp14:anchorId="1B7CB94E" wp14:editId="1ADD9B83">
            <wp:simplePos x="0" y="0"/>
            <wp:positionH relativeFrom="column">
              <wp:posOffset>-267335</wp:posOffset>
            </wp:positionH>
            <wp:positionV relativeFrom="paragraph">
              <wp:posOffset>419735</wp:posOffset>
            </wp:positionV>
            <wp:extent cx="817245" cy="804545"/>
            <wp:effectExtent l="0" t="0" r="1905" b="0"/>
            <wp:wrapTight wrapText="bothSides">
              <wp:wrapPolygon edited="0">
                <wp:start x="0" y="0"/>
                <wp:lineTo x="0" y="20969"/>
                <wp:lineTo x="21147" y="20969"/>
                <wp:lineTo x="21147" y="0"/>
                <wp:lineTo x="0"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7245" cy="804545"/>
                    </a:xfrm>
                    <a:prstGeom prst="rect">
                      <a:avLst/>
                    </a:prstGeom>
                    <a:noFill/>
                  </pic:spPr>
                </pic:pic>
              </a:graphicData>
            </a:graphic>
            <wp14:sizeRelH relativeFrom="page">
              <wp14:pctWidth>0</wp14:pctWidth>
            </wp14:sizeRelH>
            <wp14:sizeRelV relativeFrom="page">
              <wp14:pctHeight>0</wp14:pctHeight>
            </wp14:sizeRelV>
          </wp:anchor>
        </w:drawing>
      </w:r>
      <w:r w:rsidRPr="000C2EA5">
        <w:t>The pattern prod</w:t>
      </w:r>
      <w:r>
        <w:t xml:space="preserve">uced is called a chromatograph. </w:t>
      </w:r>
      <w:r w:rsidRPr="000C2EA5">
        <w:t xml:space="preserve">Some inks are water-soluble, so you can use water as the solvent. Inks which are not water soluble are often alcohol-soluble and you can use Isopropyl alcohol as the solvent. </w:t>
      </w:r>
    </w:p>
    <w:p w:rsidR="000C2EA5" w:rsidRPr="000C2EA5" w:rsidRDefault="000C2EA5" w:rsidP="000C2EA5">
      <w:r w:rsidRPr="000C2EA5">
        <w:t>Follow the instructions below to discover which pen was used to write the ransom note</w:t>
      </w:r>
    </w:p>
    <w:p w:rsidR="000C2EA5" w:rsidRDefault="000C2EA5" w:rsidP="000C2EA5">
      <w:r w:rsidRPr="000C2EA5">
        <w:rPr>
          <w:b/>
        </w:rPr>
        <w:t>Materials</w:t>
      </w:r>
      <w:r>
        <w:t>: Filter paper, water, 4 black markers, 4 beakers, ruler</w:t>
      </w:r>
      <w:r w:rsidRPr="000C2EA5">
        <w:rPr>
          <w:noProof/>
        </w:rPr>
        <w:t xml:space="preserve"> </w:t>
      </w:r>
    </w:p>
    <w:p w:rsidR="000C2EA5" w:rsidRDefault="000C2EA5" w:rsidP="000C2EA5">
      <w:r w:rsidRPr="000C2EA5">
        <w:rPr>
          <w:b/>
          <w:noProof/>
        </w:rPr>
        <w:drawing>
          <wp:anchor distT="0" distB="0" distL="114300" distR="114300" simplePos="0" relativeHeight="251668480" behindDoc="1" locked="0" layoutInCell="1" allowOverlap="1" wp14:anchorId="2A14C8D6" wp14:editId="7A6988CA">
            <wp:simplePos x="0" y="0"/>
            <wp:positionH relativeFrom="column">
              <wp:posOffset>5390515</wp:posOffset>
            </wp:positionH>
            <wp:positionV relativeFrom="paragraph">
              <wp:posOffset>99060</wp:posOffset>
            </wp:positionV>
            <wp:extent cx="1371600" cy="1466850"/>
            <wp:effectExtent l="0" t="0" r="0" b="0"/>
            <wp:wrapTight wrapText="bothSides">
              <wp:wrapPolygon edited="0">
                <wp:start x="0" y="0"/>
                <wp:lineTo x="0" y="21319"/>
                <wp:lineTo x="21300" y="21319"/>
                <wp:lineTo x="21300"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1371600" cy="1466850"/>
                    </a:xfrm>
                    <a:prstGeom prst="rect">
                      <a:avLst/>
                    </a:prstGeom>
                  </pic:spPr>
                </pic:pic>
              </a:graphicData>
            </a:graphic>
            <wp14:sizeRelH relativeFrom="page">
              <wp14:pctWidth>0</wp14:pctWidth>
            </wp14:sizeRelH>
            <wp14:sizeRelV relativeFrom="page">
              <wp14:pctHeight>0</wp14:pctHeight>
            </wp14:sizeRelV>
          </wp:anchor>
        </w:drawing>
      </w:r>
      <w:r w:rsidRPr="000C2EA5">
        <w:rPr>
          <w:b/>
        </w:rPr>
        <w:t>Method</w:t>
      </w:r>
      <w:r>
        <w:t>:</w:t>
      </w:r>
    </w:p>
    <w:p w:rsidR="000C2EA5" w:rsidRDefault="000C2EA5" w:rsidP="000C2EA5">
      <w:pPr>
        <w:pStyle w:val="ListParagraph"/>
        <w:numPr>
          <w:ilvl w:val="0"/>
          <w:numId w:val="1"/>
        </w:numPr>
      </w:pPr>
      <w:r>
        <w:t xml:space="preserve">In the middle of each piece of filter paper, draw a line of ink across the width about 2cm from the bottom with one of the pens. Repeat until all inks are on their own piece of paper. </w:t>
      </w:r>
    </w:p>
    <w:p w:rsidR="000C2EA5" w:rsidRDefault="000C2EA5" w:rsidP="000C2EA5">
      <w:pPr>
        <w:pStyle w:val="ListParagraph"/>
        <w:numPr>
          <w:ilvl w:val="0"/>
          <w:numId w:val="1"/>
        </w:numPr>
      </w:pPr>
      <w:r>
        <w:t>Half fill each beaker with distilled water.</w:t>
      </w:r>
    </w:p>
    <w:p w:rsidR="000C2EA5" w:rsidRDefault="000C2EA5" w:rsidP="000C2EA5">
      <w:pPr>
        <w:pStyle w:val="ListParagraph"/>
        <w:numPr>
          <w:ilvl w:val="0"/>
          <w:numId w:val="1"/>
        </w:numPr>
      </w:pPr>
      <w:r>
        <w:t xml:space="preserve">Place each piece of filter paper into the beaker so that the end just touches the solvent and clip at the top. Watch as the water flows upwards and bands of colours separate out. </w:t>
      </w:r>
    </w:p>
    <w:p w:rsidR="000C2EA5" w:rsidRDefault="000C2EA5" w:rsidP="000C2EA5">
      <w:pPr>
        <w:pStyle w:val="ListParagraph"/>
        <w:numPr>
          <w:ilvl w:val="0"/>
          <w:numId w:val="1"/>
        </w:numPr>
      </w:pPr>
      <w:r>
        <w:rPr>
          <w:noProof/>
        </w:rPr>
        <w:drawing>
          <wp:anchor distT="0" distB="0" distL="114300" distR="114300" simplePos="0" relativeHeight="251669504" behindDoc="1" locked="0" layoutInCell="1" allowOverlap="1" wp14:anchorId="122FF7DB" wp14:editId="5544485A">
            <wp:simplePos x="0" y="0"/>
            <wp:positionH relativeFrom="column">
              <wp:posOffset>3725545</wp:posOffset>
            </wp:positionH>
            <wp:positionV relativeFrom="paragraph">
              <wp:posOffset>232410</wp:posOffset>
            </wp:positionV>
            <wp:extent cx="2495550" cy="381000"/>
            <wp:effectExtent l="0" t="0" r="0" b="0"/>
            <wp:wrapTight wrapText="bothSides">
              <wp:wrapPolygon edited="0">
                <wp:start x="0" y="0"/>
                <wp:lineTo x="0" y="20520"/>
                <wp:lineTo x="21435" y="20520"/>
                <wp:lineTo x="21435"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2495550" cy="381000"/>
                    </a:xfrm>
                    <a:prstGeom prst="rect">
                      <a:avLst/>
                    </a:prstGeom>
                  </pic:spPr>
                </pic:pic>
              </a:graphicData>
            </a:graphic>
            <wp14:sizeRelH relativeFrom="page">
              <wp14:pctWidth>0</wp14:pctWidth>
            </wp14:sizeRelH>
            <wp14:sizeRelV relativeFrom="page">
              <wp14:pctHeight>0</wp14:pctHeight>
            </wp14:sizeRelV>
          </wp:anchor>
        </w:drawing>
      </w:r>
      <w:r>
        <w:t>Allow the inks to separate until the water is within 2 cm of the top. To analyse the results, calculate the Retention  Factor, Rf of each colour band.</w:t>
      </w:r>
    </w:p>
    <w:p w:rsidR="00EB2C3C" w:rsidRDefault="000C2EA5" w:rsidP="00EB2C3C">
      <w:pPr>
        <w:pStyle w:val="ListParagraph"/>
        <w:numPr>
          <w:ilvl w:val="0"/>
          <w:numId w:val="1"/>
        </w:numPr>
      </w:pPr>
      <w:r>
        <w:t xml:space="preserve">Use the following formula to calculate Rf values: </w:t>
      </w:r>
    </w:p>
    <w:p w:rsidR="000C2EA5" w:rsidRPr="000C2EA5" w:rsidRDefault="000C2EA5" w:rsidP="000C2EA5">
      <w:pPr>
        <w:rPr>
          <w:rFonts w:eastAsiaTheme="majorEastAsia"/>
          <w:b/>
          <w:szCs w:val="32"/>
        </w:rPr>
      </w:pPr>
      <w:r w:rsidRPr="000C2EA5">
        <w:rPr>
          <w:rFonts w:eastAsiaTheme="majorEastAsia"/>
          <w:b/>
          <w:szCs w:val="32"/>
        </w:rPr>
        <w:t>Results: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2017"/>
        <w:gridCol w:w="2246"/>
        <w:gridCol w:w="3740"/>
      </w:tblGrid>
      <w:tr w:rsidR="000C2EA5" w:rsidRPr="000C2EA5" w:rsidTr="00FE1525">
        <w:tc>
          <w:tcPr>
            <w:tcW w:w="2016" w:type="dxa"/>
            <w:shd w:val="clear" w:color="auto" w:fill="auto"/>
          </w:tcPr>
          <w:p w:rsidR="000C2EA5" w:rsidRPr="000C2EA5" w:rsidRDefault="000C2EA5" w:rsidP="00FE1525">
            <w:pPr>
              <w:rPr>
                <w:rFonts w:eastAsiaTheme="majorEastAsia"/>
                <w:b/>
              </w:rPr>
            </w:pPr>
            <w:r w:rsidRPr="000C2EA5">
              <w:rPr>
                <w:rFonts w:eastAsiaTheme="majorEastAsia"/>
                <w:b/>
              </w:rPr>
              <w:t>Pen #</w:t>
            </w:r>
          </w:p>
          <w:p w:rsidR="000C2EA5" w:rsidRPr="000C2EA5" w:rsidRDefault="000C2EA5" w:rsidP="00FE1525">
            <w:pPr>
              <w:rPr>
                <w:rFonts w:eastAsiaTheme="majorEastAsia"/>
              </w:rPr>
            </w:pPr>
          </w:p>
        </w:tc>
        <w:tc>
          <w:tcPr>
            <w:tcW w:w="2017" w:type="dxa"/>
            <w:shd w:val="clear" w:color="auto" w:fill="auto"/>
          </w:tcPr>
          <w:p w:rsidR="000C2EA5" w:rsidRPr="000C2EA5" w:rsidRDefault="000C2EA5" w:rsidP="00FE1525">
            <w:pPr>
              <w:rPr>
                <w:rFonts w:eastAsiaTheme="majorEastAsia"/>
              </w:rPr>
            </w:pPr>
            <w:r w:rsidRPr="000C2EA5">
              <w:rPr>
                <w:rFonts w:eastAsiaTheme="majorEastAsia"/>
                <w:b/>
              </w:rPr>
              <w:t>Number of colour bands</w:t>
            </w:r>
          </w:p>
        </w:tc>
        <w:tc>
          <w:tcPr>
            <w:tcW w:w="2246" w:type="dxa"/>
            <w:shd w:val="clear" w:color="auto" w:fill="auto"/>
          </w:tcPr>
          <w:p w:rsidR="000C2EA5" w:rsidRPr="000C2EA5" w:rsidRDefault="000C2EA5" w:rsidP="00FE1525">
            <w:pPr>
              <w:rPr>
                <w:rFonts w:eastAsiaTheme="majorEastAsia"/>
                <w:b/>
              </w:rPr>
            </w:pPr>
            <w:r w:rsidRPr="000C2EA5">
              <w:rPr>
                <w:rFonts w:eastAsiaTheme="majorEastAsia"/>
                <w:b/>
              </w:rPr>
              <w:t>Colours present</w:t>
            </w:r>
          </w:p>
          <w:p w:rsidR="000C2EA5" w:rsidRPr="000C2EA5" w:rsidRDefault="000C2EA5" w:rsidP="00FE1525">
            <w:pPr>
              <w:rPr>
                <w:rFonts w:eastAsiaTheme="majorEastAsia"/>
              </w:rPr>
            </w:pPr>
          </w:p>
        </w:tc>
        <w:tc>
          <w:tcPr>
            <w:tcW w:w="3740" w:type="dxa"/>
            <w:shd w:val="clear" w:color="auto" w:fill="auto"/>
          </w:tcPr>
          <w:p w:rsidR="000C2EA5" w:rsidRPr="000C2EA5" w:rsidRDefault="000C2EA5" w:rsidP="00FE1525">
            <w:pPr>
              <w:rPr>
                <w:rFonts w:eastAsiaTheme="majorEastAsia"/>
                <w:b/>
              </w:rPr>
            </w:pPr>
            <w:r w:rsidRPr="000C2EA5">
              <w:rPr>
                <w:rFonts w:eastAsiaTheme="majorEastAsia"/>
                <w:b/>
              </w:rPr>
              <w:t>Rf values</w:t>
            </w:r>
          </w:p>
          <w:p w:rsidR="000C2EA5" w:rsidRPr="000C2EA5" w:rsidRDefault="000C2EA5" w:rsidP="00FE1525">
            <w:pPr>
              <w:rPr>
                <w:rFonts w:eastAsiaTheme="majorEastAsia"/>
              </w:rPr>
            </w:pPr>
          </w:p>
        </w:tc>
      </w:tr>
      <w:tr w:rsidR="000C2EA5" w:rsidRPr="000C2EA5" w:rsidTr="000C2EA5">
        <w:trPr>
          <w:trHeight w:val="425"/>
        </w:trPr>
        <w:tc>
          <w:tcPr>
            <w:tcW w:w="2016" w:type="dxa"/>
            <w:shd w:val="clear" w:color="auto" w:fill="auto"/>
          </w:tcPr>
          <w:p w:rsidR="000C2EA5" w:rsidRPr="000C2EA5" w:rsidRDefault="000C2EA5" w:rsidP="00FE1525">
            <w:pPr>
              <w:spacing w:line="360" w:lineRule="auto"/>
              <w:rPr>
                <w:rFonts w:eastAsiaTheme="majorEastAsia"/>
                <w:b/>
              </w:rPr>
            </w:pPr>
            <w:r w:rsidRPr="000C2EA5">
              <w:rPr>
                <w:rFonts w:eastAsiaTheme="majorEastAsia"/>
                <w:b/>
              </w:rPr>
              <w:t>1</w:t>
            </w:r>
          </w:p>
        </w:tc>
        <w:tc>
          <w:tcPr>
            <w:tcW w:w="2017" w:type="dxa"/>
            <w:shd w:val="clear" w:color="auto" w:fill="auto"/>
          </w:tcPr>
          <w:p w:rsidR="000C2EA5" w:rsidRPr="000C2EA5" w:rsidRDefault="000C2EA5" w:rsidP="00FE1525">
            <w:pPr>
              <w:spacing w:line="360" w:lineRule="auto"/>
              <w:rPr>
                <w:rFonts w:eastAsiaTheme="majorEastAsia"/>
              </w:rPr>
            </w:pPr>
          </w:p>
        </w:tc>
        <w:tc>
          <w:tcPr>
            <w:tcW w:w="2246" w:type="dxa"/>
            <w:shd w:val="clear" w:color="auto" w:fill="auto"/>
          </w:tcPr>
          <w:p w:rsidR="000C2EA5" w:rsidRPr="000C2EA5" w:rsidRDefault="000C2EA5" w:rsidP="00FE1525">
            <w:pPr>
              <w:spacing w:line="360" w:lineRule="auto"/>
              <w:rPr>
                <w:rFonts w:eastAsiaTheme="majorEastAsia"/>
              </w:rPr>
            </w:pPr>
          </w:p>
        </w:tc>
        <w:tc>
          <w:tcPr>
            <w:tcW w:w="3740" w:type="dxa"/>
            <w:shd w:val="clear" w:color="auto" w:fill="auto"/>
          </w:tcPr>
          <w:p w:rsidR="000C2EA5" w:rsidRPr="000C2EA5" w:rsidRDefault="000C2EA5" w:rsidP="00FE1525">
            <w:pPr>
              <w:spacing w:line="480" w:lineRule="auto"/>
              <w:rPr>
                <w:rFonts w:eastAsiaTheme="majorEastAsia"/>
              </w:rPr>
            </w:pPr>
          </w:p>
        </w:tc>
      </w:tr>
      <w:tr w:rsidR="000C2EA5" w:rsidRPr="000C2EA5" w:rsidTr="00FE1525">
        <w:tc>
          <w:tcPr>
            <w:tcW w:w="2016" w:type="dxa"/>
            <w:shd w:val="clear" w:color="auto" w:fill="auto"/>
          </w:tcPr>
          <w:p w:rsidR="000C2EA5" w:rsidRPr="000C2EA5" w:rsidRDefault="000C2EA5" w:rsidP="00FE1525">
            <w:pPr>
              <w:spacing w:line="360" w:lineRule="auto"/>
              <w:rPr>
                <w:rFonts w:eastAsiaTheme="majorEastAsia"/>
                <w:b/>
              </w:rPr>
            </w:pPr>
            <w:r w:rsidRPr="000C2EA5">
              <w:rPr>
                <w:rFonts w:eastAsiaTheme="majorEastAsia"/>
                <w:b/>
              </w:rPr>
              <w:t>2</w:t>
            </w:r>
          </w:p>
        </w:tc>
        <w:tc>
          <w:tcPr>
            <w:tcW w:w="2017" w:type="dxa"/>
            <w:shd w:val="clear" w:color="auto" w:fill="auto"/>
          </w:tcPr>
          <w:p w:rsidR="000C2EA5" w:rsidRPr="000C2EA5" w:rsidRDefault="000C2EA5" w:rsidP="00FE1525">
            <w:pPr>
              <w:spacing w:line="360" w:lineRule="auto"/>
              <w:rPr>
                <w:rFonts w:eastAsiaTheme="majorEastAsia"/>
              </w:rPr>
            </w:pPr>
          </w:p>
        </w:tc>
        <w:tc>
          <w:tcPr>
            <w:tcW w:w="2246" w:type="dxa"/>
            <w:shd w:val="clear" w:color="auto" w:fill="auto"/>
          </w:tcPr>
          <w:p w:rsidR="000C2EA5" w:rsidRPr="000C2EA5" w:rsidRDefault="000C2EA5" w:rsidP="00FE1525">
            <w:pPr>
              <w:spacing w:line="360" w:lineRule="auto"/>
              <w:rPr>
                <w:rFonts w:eastAsiaTheme="majorEastAsia"/>
              </w:rPr>
            </w:pPr>
          </w:p>
        </w:tc>
        <w:tc>
          <w:tcPr>
            <w:tcW w:w="3740" w:type="dxa"/>
            <w:shd w:val="clear" w:color="auto" w:fill="auto"/>
          </w:tcPr>
          <w:p w:rsidR="000C2EA5" w:rsidRPr="000C2EA5" w:rsidRDefault="000C2EA5" w:rsidP="00FE1525">
            <w:pPr>
              <w:spacing w:line="480" w:lineRule="auto"/>
              <w:rPr>
                <w:rFonts w:eastAsiaTheme="majorEastAsia"/>
              </w:rPr>
            </w:pPr>
          </w:p>
        </w:tc>
      </w:tr>
      <w:tr w:rsidR="000C2EA5" w:rsidRPr="000C2EA5" w:rsidTr="00FE1525">
        <w:tc>
          <w:tcPr>
            <w:tcW w:w="2016" w:type="dxa"/>
            <w:shd w:val="clear" w:color="auto" w:fill="auto"/>
          </w:tcPr>
          <w:p w:rsidR="000C2EA5" w:rsidRPr="000C2EA5" w:rsidRDefault="000C2EA5" w:rsidP="00FE1525">
            <w:pPr>
              <w:spacing w:line="360" w:lineRule="auto"/>
              <w:rPr>
                <w:rFonts w:eastAsiaTheme="majorEastAsia"/>
                <w:b/>
              </w:rPr>
            </w:pPr>
            <w:r w:rsidRPr="000C2EA5">
              <w:rPr>
                <w:rFonts w:eastAsiaTheme="majorEastAsia"/>
                <w:b/>
              </w:rPr>
              <w:t>3</w:t>
            </w:r>
          </w:p>
        </w:tc>
        <w:tc>
          <w:tcPr>
            <w:tcW w:w="2017" w:type="dxa"/>
            <w:shd w:val="clear" w:color="auto" w:fill="auto"/>
          </w:tcPr>
          <w:p w:rsidR="000C2EA5" w:rsidRPr="000C2EA5" w:rsidRDefault="000C2EA5" w:rsidP="00FE1525">
            <w:pPr>
              <w:spacing w:line="360" w:lineRule="auto"/>
              <w:rPr>
                <w:rFonts w:eastAsiaTheme="majorEastAsia"/>
              </w:rPr>
            </w:pPr>
          </w:p>
        </w:tc>
        <w:tc>
          <w:tcPr>
            <w:tcW w:w="2246" w:type="dxa"/>
            <w:shd w:val="clear" w:color="auto" w:fill="auto"/>
          </w:tcPr>
          <w:p w:rsidR="000C2EA5" w:rsidRPr="000C2EA5" w:rsidRDefault="000C2EA5" w:rsidP="00FE1525">
            <w:pPr>
              <w:spacing w:line="360" w:lineRule="auto"/>
              <w:rPr>
                <w:rFonts w:eastAsiaTheme="majorEastAsia"/>
              </w:rPr>
            </w:pPr>
          </w:p>
        </w:tc>
        <w:tc>
          <w:tcPr>
            <w:tcW w:w="3740" w:type="dxa"/>
            <w:shd w:val="clear" w:color="auto" w:fill="auto"/>
          </w:tcPr>
          <w:p w:rsidR="000C2EA5" w:rsidRPr="000C2EA5" w:rsidRDefault="000C2EA5" w:rsidP="00FE1525">
            <w:pPr>
              <w:spacing w:line="480" w:lineRule="auto"/>
              <w:rPr>
                <w:rFonts w:eastAsiaTheme="majorEastAsia"/>
              </w:rPr>
            </w:pPr>
          </w:p>
        </w:tc>
      </w:tr>
      <w:tr w:rsidR="000C2EA5" w:rsidRPr="000C2EA5" w:rsidTr="00FE1525">
        <w:tc>
          <w:tcPr>
            <w:tcW w:w="2016" w:type="dxa"/>
            <w:shd w:val="clear" w:color="auto" w:fill="auto"/>
          </w:tcPr>
          <w:p w:rsidR="000C2EA5" w:rsidRPr="000C2EA5" w:rsidRDefault="000C2EA5" w:rsidP="00FE1525">
            <w:pPr>
              <w:spacing w:line="360" w:lineRule="auto"/>
              <w:rPr>
                <w:rFonts w:eastAsiaTheme="majorEastAsia"/>
                <w:b/>
              </w:rPr>
            </w:pPr>
            <w:r w:rsidRPr="000C2EA5">
              <w:rPr>
                <w:rFonts w:eastAsiaTheme="majorEastAsia"/>
                <w:b/>
              </w:rPr>
              <w:t>4</w:t>
            </w:r>
          </w:p>
        </w:tc>
        <w:tc>
          <w:tcPr>
            <w:tcW w:w="2017" w:type="dxa"/>
            <w:shd w:val="clear" w:color="auto" w:fill="auto"/>
          </w:tcPr>
          <w:p w:rsidR="000C2EA5" w:rsidRPr="000C2EA5" w:rsidRDefault="000C2EA5" w:rsidP="00FE1525">
            <w:pPr>
              <w:spacing w:line="360" w:lineRule="auto"/>
              <w:rPr>
                <w:rFonts w:eastAsiaTheme="majorEastAsia"/>
              </w:rPr>
            </w:pPr>
          </w:p>
        </w:tc>
        <w:tc>
          <w:tcPr>
            <w:tcW w:w="2246" w:type="dxa"/>
            <w:shd w:val="clear" w:color="auto" w:fill="auto"/>
          </w:tcPr>
          <w:p w:rsidR="000C2EA5" w:rsidRPr="000C2EA5" w:rsidRDefault="000C2EA5" w:rsidP="00FE1525">
            <w:pPr>
              <w:spacing w:line="360" w:lineRule="auto"/>
              <w:rPr>
                <w:rFonts w:eastAsiaTheme="majorEastAsia"/>
              </w:rPr>
            </w:pPr>
          </w:p>
        </w:tc>
        <w:tc>
          <w:tcPr>
            <w:tcW w:w="3740" w:type="dxa"/>
            <w:shd w:val="clear" w:color="auto" w:fill="auto"/>
          </w:tcPr>
          <w:p w:rsidR="000C2EA5" w:rsidRPr="000C2EA5" w:rsidRDefault="000C2EA5" w:rsidP="00FE1525">
            <w:pPr>
              <w:spacing w:line="480" w:lineRule="auto"/>
              <w:rPr>
                <w:rFonts w:eastAsiaTheme="majorEastAsia"/>
              </w:rPr>
            </w:pPr>
          </w:p>
        </w:tc>
      </w:tr>
      <w:tr w:rsidR="000C2EA5" w:rsidRPr="000C2EA5" w:rsidTr="00FE1525">
        <w:tc>
          <w:tcPr>
            <w:tcW w:w="2016" w:type="dxa"/>
            <w:shd w:val="clear" w:color="auto" w:fill="auto"/>
          </w:tcPr>
          <w:p w:rsidR="000C2EA5" w:rsidRPr="000C2EA5" w:rsidRDefault="000C2EA5" w:rsidP="00FE1525">
            <w:pPr>
              <w:spacing w:line="360" w:lineRule="auto"/>
              <w:rPr>
                <w:rFonts w:eastAsiaTheme="majorEastAsia"/>
              </w:rPr>
            </w:pPr>
            <w:r w:rsidRPr="000C2EA5">
              <w:rPr>
                <w:rFonts w:eastAsiaTheme="majorEastAsia"/>
                <w:b/>
              </w:rPr>
              <w:t>Ransom letter</w:t>
            </w:r>
          </w:p>
        </w:tc>
        <w:tc>
          <w:tcPr>
            <w:tcW w:w="2017" w:type="dxa"/>
            <w:shd w:val="clear" w:color="auto" w:fill="auto"/>
          </w:tcPr>
          <w:p w:rsidR="000C2EA5" w:rsidRPr="000C2EA5" w:rsidRDefault="000C2EA5" w:rsidP="00FE1525">
            <w:pPr>
              <w:spacing w:line="360" w:lineRule="auto"/>
              <w:rPr>
                <w:rFonts w:eastAsiaTheme="majorEastAsia"/>
              </w:rPr>
            </w:pPr>
          </w:p>
        </w:tc>
        <w:tc>
          <w:tcPr>
            <w:tcW w:w="2246" w:type="dxa"/>
            <w:shd w:val="clear" w:color="auto" w:fill="auto"/>
          </w:tcPr>
          <w:p w:rsidR="000C2EA5" w:rsidRPr="000C2EA5" w:rsidRDefault="000C2EA5" w:rsidP="00FE1525">
            <w:pPr>
              <w:spacing w:line="360" w:lineRule="auto"/>
              <w:rPr>
                <w:rFonts w:eastAsiaTheme="majorEastAsia"/>
              </w:rPr>
            </w:pPr>
          </w:p>
        </w:tc>
        <w:tc>
          <w:tcPr>
            <w:tcW w:w="3740" w:type="dxa"/>
            <w:shd w:val="clear" w:color="auto" w:fill="auto"/>
          </w:tcPr>
          <w:p w:rsidR="000C2EA5" w:rsidRPr="000C2EA5" w:rsidRDefault="000C2EA5" w:rsidP="00FE1525">
            <w:pPr>
              <w:spacing w:line="480" w:lineRule="auto"/>
              <w:rPr>
                <w:rFonts w:eastAsiaTheme="majorEastAsia"/>
              </w:rPr>
            </w:pPr>
          </w:p>
        </w:tc>
      </w:tr>
    </w:tbl>
    <w:p w:rsidR="000C2EA5" w:rsidRPr="000C2EA5" w:rsidRDefault="000C2EA5" w:rsidP="000C2EA5">
      <w:pPr>
        <w:rPr>
          <w:rFonts w:eastAsiaTheme="majorEastAsia"/>
          <w:color w:val="000000"/>
          <w:szCs w:val="36"/>
        </w:rPr>
      </w:pPr>
      <w:r w:rsidRPr="000C2EA5">
        <w:rPr>
          <w:rFonts w:eastAsiaTheme="majorEastAsia"/>
          <w:b/>
          <w:color w:val="000000"/>
          <w:szCs w:val="36"/>
        </w:rPr>
        <w:t>Discussion</w:t>
      </w:r>
      <w:r w:rsidRPr="000C2EA5">
        <w:rPr>
          <w:rFonts w:eastAsiaTheme="majorEastAsia"/>
          <w:color w:val="000000"/>
          <w:szCs w:val="36"/>
        </w:rPr>
        <w:t>:</w:t>
      </w:r>
    </w:p>
    <w:p w:rsidR="000C2EA5" w:rsidRDefault="000C2EA5" w:rsidP="000C2EA5">
      <w:pPr>
        <w:rPr>
          <w:rFonts w:eastAsiaTheme="majorEastAsia"/>
          <w:bCs/>
        </w:rPr>
      </w:pPr>
      <w:r w:rsidRPr="000C2EA5">
        <w:rPr>
          <w:rFonts w:eastAsiaTheme="majorEastAsia"/>
        </w:rPr>
        <w:t xml:space="preserve">1. Using your understanding of colours, explain </w:t>
      </w:r>
      <w:r w:rsidRPr="000C2EA5">
        <w:rPr>
          <w:rFonts w:eastAsiaTheme="majorEastAsia"/>
          <w:bCs/>
        </w:rPr>
        <w:t>why mixing many colours of ink t</w:t>
      </w:r>
      <w:r>
        <w:rPr>
          <w:rFonts w:eastAsiaTheme="majorEastAsia"/>
          <w:bCs/>
        </w:rPr>
        <w:t>ogether make black</w:t>
      </w:r>
    </w:p>
    <w:p w:rsidR="000C2EA5" w:rsidRPr="000C2EA5" w:rsidRDefault="000C2EA5" w:rsidP="000C2EA5">
      <w:pPr>
        <w:rPr>
          <w:rFonts w:eastAsiaTheme="majorEastAsia"/>
        </w:rPr>
      </w:pPr>
    </w:p>
    <w:p w:rsidR="00EB2C3C" w:rsidRDefault="000C2EA5" w:rsidP="00EB2C3C">
      <w:r w:rsidRPr="000C2EA5">
        <w:t>2. Which of your known suspect pens is the pen used to write the note?</w:t>
      </w:r>
    </w:p>
    <w:p w:rsidR="005C0673" w:rsidRDefault="005C0673" w:rsidP="005C0673">
      <w:pPr>
        <w:spacing w:after="0" w:line="240" w:lineRule="auto"/>
      </w:pPr>
    </w:p>
    <w:p w:rsidR="005C0673" w:rsidRPr="005C0673" w:rsidRDefault="005C0673" w:rsidP="005C0673">
      <w:pPr>
        <w:spacing w:after="0" w:line="240" w:lineRule="auto"/>
        <w:rPr>
          <w:rFonts w:eastAsia="Times New Roman" w:cs="Times New Roman"/>
          <w:color w:val="000000"/>
          <w:lang w:eastAsia="en-AU"/>
        </w:rPr>
      </w:pPr>
      <w:r w:rsidRPr="005C0673">
        <w:rPr>
          <w:rFonts w:eastAsia="Times New Roman" w:cs="Times New Roman"/>
          <w:b/>
          <w:noProof/>
        </w:rPr>
        <w:lastRenderedPageBreak/>
        <w:drawing>
          <wp:anchor distT="0" distB="0" distL="114300" distR="114300" simplePos="0" relativeHeight="251674624" behindDoc="1" locked="0" layoutInCell="1" allowOverlap="1" wp14:anchorId="58231D67" wp14:editId="562BE1FE">
            <wp:simplePos x="0" y="0"/>
            <wp:positionH relativeFrom="column">
              <wp:posOffset>4932045</wp:posOffset>
            </wp:positionH>
            <wp:positionV relativeFrom="paragraph">
              <wp:posOffset>-389255</wp:posOffset>
            </wp:positionV>
            <wp:extent cx="1600200" cy="723900"/>
            <wp:effectExtent l="0" t="0" r="0" b="0"/>
            <wp:wrapTight wrapText="bothSides">
              <wp:wrapPolygon edited="0">
                <wp:start x="0" y="0"/>
                <wp:lineTo x="0" y="21032"/>
                <wp:lineTo x="21343" y="21032"/>
                <wp:lineTo x="21343" y="0"/>
                <wp:lineTo x="0" y="0"/>
              </wp:wrapPolygon>
            </wp:wrapTight>
            <wp:docPr id="18" name="Picture 18" descr="http://static.arttoday.com/thm/thm11/CL/5344_2005010018/000803_1058_62/21857103.thm.jpg?000803_1058_6219_v_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tatic.arttoday.com/thm/thm11/CL/5344_2005010018/000803_1058_62/21857103.thm.jpg?000803_1058_6219_v__v"/>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flipH="1">
                      <a:off x="0" y="0"/>
                      <a:ext cx="160020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0673">
        <w:rPr>
          <w:rFonts w:eastAsia="Times New Roman" w:cs="Times New Roman"/>
          <w:b/>
          <w:i/>
          <w:color w:val="000000"/>
          <w:sz w:val="28"/>
          <w:szCs w:val="28"/>
          <w:lang w:eastAsia="en-AU"/>
        </w:rPr>
        <w:t>SOIL pH TESTING</w:t>
      </w:r>
    </w:p>
    <w:p w:rsidR="005C0673" w:rsidRPr="005C0673" w:rsidRDefault="005C0673" w:rsidP="005C0673">
      <w:pPr>
        <w:spacing w:after="0" w:line="240" w:lineRule="auto"/>
        <w:rPr>
          <w:rFonts w:eastAsia="Times New Roman" w:cs="Times New Roman"/>
          <w:color w:val="000000"/>
          <w:lang w:eastAsia="en-AU"/>
        </w:rPr>
      </w:pPr>
    </w:p>
    <w:p w:rsidR="005C0673" w:rsidRPr="005C0673" w:rsidRDefault="005C0673" w:rsidP="005C0673">
      <w:pPr>
        <w:spacing w:after="0" w:line="240" w:lineRule="auto"/>
        <w:rPr>
          <w:rFonts w:eastAsia="Times New Roman" w:cs="Times New Roman"/>
          <w:color w:val="000000"/>
          <w:lang w:eastAsia="en-AU"/>
        </w:rPr>
      </w:pPr>
      <w:r w:rsidRPr="005C0673">
        <w:rPr>
          <w:rFonts w:eastAsia="Times New Roman" w:cs="Times New Roman"/>
          <w:b/>
          <w:color w:val="000000"/>
          <w:lang w:eastAsia="en-AU"/>
        </w:rPr>
        <w:t>Aim</w:t>
      </w:r>
      <w:r w:rsidRPr="005C0673">
        <w:rPr>
          <w:rFonts w:eastAsia="Times New Roman" w:cs="Times New Roman"/>
          <w:color w:val="000000"/>
          <w:lang w:eastAsia="en-AU"/>
        </w:rPr>
        <w:t>: To identify the suspect who walked through the scene of the crime using the pH of the soil on their shoes matches the pH of the soil found at the crime scene.</w:t>
      </w:r>
    </w:p>
    <w:p w:rsidR="005C0673" w:rsidRPr="005C0673" w:rsidRDefault="005C0673" w:rsidP="005C0673">
      <w:pPr>
        <w:spacing w:after="0" w:line="240" w:lineRule="auto"/>
        <w:rPr>
          <w:rFonts w:eastAsia="Times New Roman" w:cs="Times New Roman"/>
          <w:color w:val="000000"/>
          <w:lang w:eastAsia="en-AU"/>
        </w:rPr>
      </w:pPr>
    </w:p>
    <w:p w:rsidR="005C0673" w:rsidRDefault="005C0673" w:rsidP="005C0673">
      <w:pPr>
        <w:spacing w:after="0" w:line="240" w:lineRule="auto"/>
        <w:rPr>
          <w:rFonts w:eastAsia="Times New Roman" w:cs="Times New Roman"/>
          <w:color w:val="000000"/>
          <w:lang w:eastAsia="en-AU"/>
        </w:rPr>
      </w:pPr>
      <w:r w:rsidRPr="005C0673">
        <w:rPr>
          <w:rFonts w:eastAsia="Times New Roman" w:cs="Times New Roman"/>
          <w:color w:val="000000"/>
          <w:lang w:eastAsia="en-AU"/>
        </w:rPr>
        <w:t>Theory: Scientists use litmus paper or a meter to measure the “pH” of the soil. Any substance which has a pH value of less than 7 is considered an acid, and a pH value greater than 7 is a base. This leaves a pH of exactly 7 being neutral.</w:t>
      </w:r>
    </w:p>
    <w:p w:rsidR="005C0673" w:rsidRPr="005C0673" w:rsidRDefault="005C0673" w:rsidP="005C0673">
      <w:pPr>
        <w:spacing w:after="0" w:line="240" w:lineRule="auto"/>
        <w:rPr>
          <w:rFonts w:eastAsia="Times New Roman" w:cs="Times New Roman"/>
          <w:color w:val="000000"/>
          <w:lang w:eastAsia="en-AU"/>
        </w:rPr>
      </w:pPr>
    </w:p>
    <w:p w:rsidR="005C0673" w:rsidRPr="005C0673" w:rsidRDefault="005C0673" w:rsidP="005C0673">
      <w:pPr>
        <w:spacing w:after="0" w:line="240" w:lineRule="auto"/>
        <w:jc w:val="center"/>
        <w:rPr>
          <w:rFonts w:eastAsia="Times New Roman" w:cs="Times New Roman"/>
          <w:color w:val="000000"/>
          <w:lang w:eastAsia="en-AU"/>
        </w:rPr>
      </w:pPr>
      <w:r w:rsidRPr="005C0673">
        <w:rPr>
          <w:rFonts w:eastAsia="Times New Roman" w:cs="Times New Roman"/>
          <w:color w:val="000000"/>
          <w:lang w:eastAsia="en-AU"/>
        </w:rPr>
        <w:t>0 ——————7——————14</w:t>
      </w:r>
      <w:r w:rsidRPr="005C0673">
        <w:rPr>
          <w:rFonts w:eastAsia="Times New Roman" w:cs="Times New Roman"/>
          <w:color w:val="000000"/>
          <w:lang w:eastAsia="en-AU"/>
        </w:rPr>
        <w:br/>
        <w:t>ACID———NEUTRAL———BASE</w:t>
      </w:r>
    </w:p>
    <w:p w:rsidR="005C0673" w:rsidRDefault="005C0673" w:rsidP="005C0673">
      <w:pPr>
        <w:spacing w:after="0" w:line="240" w:lineRule="auto"/>
        <w:rPr>
          <w:rFonts w:eastAsia="Times New Roman" w:cs="Times New Roman"/>
          <w:b/>
          <w:color w:val="000000"/>
          <w:lang w:eastAsia="en-AU"/>
        </w:rPr>
      </w:pPr>
    </w:p>
    <w:p w:rsidR="005C0673" w:rsidRPr="005C0673" w:rsidRDefault="005C0673" w:rsidP="005C0673">
      <w:pPr>
        <w:spacing w:after="0" w:line="240" w:lineRule="auto"/>
        <w:rPr>
          <w:rFonts w:eastAsia="Times New Roman" w:cs="Times New Roman"/>
          <w:color w:val="000000"/>
          <w:lang w:eastAsia="en-AU"/>
        </w:rPr>
      </w:pPr>
      <w:r w:rsidRPr="005C0673">
        <w:rPr>
          <w:rFonts w:eastAsia="Times New Roman" w:cs="Times New Roman"/>
          <w:b/>
          <w:color w:val="000000"/>
          <w:lang w:eastAsia="en-AU"/>
        </w:rPr>
        <w:t>Materials</w:t>
      </w:r>
      <w:r w:rsidRPr="005C0673">
        <w:rPr>
          <w:rFonts w:eastAsia="Times New Roman" w:cs="Times New Roman"/>
          <w:color w:val="000000"/>
          <w:lang w:eastAsia="en-AU"/>
        </w:rPr>
        <w:t>:</w:t>
      </w:r>
    </w:p>
    <w:p w:rsidR="005C0673" w:rsidRPr="005C0673" w:rsidRDefault="005C0673" w:rsidP="005C0673">
      <w:pPr>
        <w:spacing w:after="0" w:line="240" w:lineRule="auto"/>
        <w:rPr>
          <w:rFonts w:eastAsia="Times New Roman" w:cs="Times New Roman"/>
          <w:color w:val="000000"/>
          <w:lang w:eastAsia="en-AU"/>
        </w:rPr>
      </w:pPr>
      <w:r w:rsidRPr="005C0673">
        <w:rPr>
          <w:rFonts w:eastAsia="Times New Roman" w:cs="Times New Roman"/>
          <w:color w:val="000000"/>
          <w:lang w:eastAsia="en-AU"/>
        </w:rPr>
        <w:t>4 soils samples</w:t>
      </w:r>
      <w:r w:rsidRPr="005C0673">
        <w:rPr>
          <w:rFonts w:eastAsia="Times New Roman" w:cs="Times New Roman"/>
          <w:color w:val="000000"/>
          <w:lang w:eastAsia="en-AU"/>
        </w:rPr>
        <w:tab/>
        <w:t xml:space="preserve">Soil test kit </w:t>
      </w:r>
      <w:r w:rsidRPr="005C0673">
        <w:rPr>
          <w:rFonts w:eastAsia="Times New Roman" w:cs="Times New Roman"/>
          <w:color w:val="000000"/>
          <w:lang w:eastAsia="en-AU"/>
        </w:rPr>
        <w:tab/>
      </w:r>
      <w:r w:rsidRPr="005C0673">
        <w:rPr>
          <w:rFonts w:eastAsia="Times New Roman" w:cs="Times New Roman"/>
          <w:color w:val="000000"/>
          <w:lang w:eastAsia="en-AU"/>
        </w:rPr>
        <w:tab/>
        <w:t>Soil from crime scene</w:t>
      </w:r>
      <w:r w:rsidRPr="005C0673">
        <w:rPr>
          <w:rFonts w:eastAsia="Times New Roman" w:cs="Times New Roman"/>
          <w:color w:val="000000"/>
          <w:lang w:eastAsia="en-AU"/>
        </w:rPr>
        <w:tab/>
        <w:t>Magnifying glass</w:t>
      </w:r>
    </w:p>
    <w:p w:rsidR="005C0673" w:rsidRDefault="005C0673" w:rsidP="005C0673">
      <w:pPr>
        <w:spacing w:after="0" w:line="240" w:lineRule="auto"/>
        <w:rPr>
          <w:rFonts w:eastAsia="Times New Roman" w:cs="Times New Roman"/>
          <w:color w:val="000000"/>
          <w:lang w:eastAsia="en-AU"/>
        </w:rPr>
      </w:pPr>
    </w:p>
    <w:p w:rsidR="005C0673" w:rsidRPr="005C0673" w:rsidRDefault="00165B7C" w:rsidP="005C0673">
      <w:pPr>
        <w:spacing w:after="0" w:line="240" w:lineRule="auto"/>
        <w:rPr>
          <w:rFonts w:eastAsia="Times New Roman" w:cs="Times New Roman"/>
          <w:color w:val="000000"/>
          <w:lang w:eastAsia="en-AU"/>
        </w:rPr>
      </w:pPr>
      <w:r>
        <w:rPr>
          <w:rFonts w:eastAsia="Times New Roman" w:cs="Times New Roman"/>
          <w:b/>
          <w:noProof/>
          <w:color w:val="000000"/>
        </w:rPr>
        <w:drawing>
          <wp:anchor distT="0" distB="0" distL="114300" distR="114300" simplePos="0" relativeHeight="251675648" behindDoc="1" locked="0" layoutInCell="1" allowOverlap="1" wp14:anchorId="3B7C2326" wp14:editId="245D2E31">
            <wp:simplePos x="0" y="0"/>
            <wp:positionH relativeFrom="column">
              <wp:posOffset>-276225</wp:posOffset>
            </wp:positionH>
            <wp:positionV relativeFrom="paragraph">
              <wp:posOffset>172720</wp:posOffset>
            </wp:positionV>
            <wp:extent cx="817245" cy="804545"/>
            <wp:effectExtent l="0" t="0" r="1905" b="0"/>
            <wp:wrapTight wrapText="bothSides">
              <wp:wrapPolygon edited="0">
                <wp:start x="0" y="0"/>
                <wp:lineTo x="0" y="20969"/>
                <wp:lineTo x="21147" y="20969"/>
                <wp:lineTo x="21147"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7245" cy="804545"/>
                    </a:xfrm>
                    <a:prstGeom prst="rect">
                      <a:avLst/>
                    </a:prstGeom>
                    <a:noFill/>
                  </pic:spPr>
                </pic:pic>
              </a:graphicData>
            </a:graphic>
            <wp14:sizeRelH relativeFrom="page">
              <wp14:pctWidth>0</wp14:pctWidth>
            </wp14:sizeRelH>
            <wp14:sizeRelV relativeFrom="page">
              <wp14:pctHeight>0</wp14:pctHeight>
            </wp14:sizeRelV>
          </wp:anchor>
        </w:drawing>
      </w:r>
    </w:p>
    <w:p w:rsidR="005C0673" w:rsidRDefault="005C0673" w:rsidP="005C0673">
      <w:pPr>
        <w:spacing w:after="0" w:line="240" w:lineRule="auto"/>
        <w:rPr>
          <w:rFonts w:eastAsia="Times New Roman" w:cs="Times New Roman"/>
          <w:color w:val="000000"/>
          <w:lang w:eastAsia="en-AU"/>
        </w:rPr>
      </w:pPr>
      <w:r w:rsidRPr="005C0673">
        <w:rPr>
          <w:rFonts w:eastAsia="Times New Roman" w:cs="Times New Roman"/>
          <w:b/>
          <w:color w:val="000000"/>
          <w:lang w:eastAsia="en-AU"/>
        </w:rPr>
        <w:t>Method</w:t>
      </w:r>
      <w:r w:rsidRPr="005C0673">
        <w:rPr>
          <w:rFonts w:eastAsia="Times New Roman" w:cs="Times New Roman"/>
          <w:color w:val="000000"/>
          <w:lang w:eastAsia="en-AU"/>
        </w:rPr>
        <w:t>:</w:t>
      </w:r>
    </w:p>
    <w:p w:rsidR="005C0673" w:rsidRPr="005C0673" w:rsidRDefault="005C0673" w:rsidP="005C0673">
      <w:pPr>
        <w:spacing w:after="0" w:line="240" w:lineRule="auto"/>
        <w:rPr>
          <w:rFonts w:eastAsia="Times New Roman" w:cs="Times New Roman"/>
          <w:color w:val="000000"/>
          <w:lang w:eastAsia="en-AU"/>
        </w:rPr>
      </w:pPr>
    </w:p>
    <w:p w:rsidR="005C0673" w:rsidRPr="005C0673" w:rsidRDefault="005C0673" w:rsidP="005C0673">
      <w:pPr>
        <w:spacing w:after="0" w:line="240" w:lineRule="auto"/>
        <w:rPr>
          <w:rFonts w:eastAsia="Times New Roman" w:cs="Times New Roman"/>
          <w:lang w:eastAsia="en-AU"/>
        </w:rPr>
      </w:pPr>
      <w:r w:rsidRPr="005C0673">
        <w:rPr>
          <w:rFonts w:eastAsia="Times New Roman" w:cs="Times New Roman"/>
          <w:lang w:eastAsia="en-AU"/>
        </w:rPr>
        <w:t>1. Collect a small soil sample (about 1 teaspoonful) and mix it with a small amount of a chemical provided.</w:t>
      </w:r>
    </w:p>
    <w:p w:rsidR="005C0673" w:rsidRPr="005C0673" w:rsidRDefault="005C0673" w:rsidP="005C0673">
      <w:pPr>
        <w:spacing w:after="0" w:line="240" w:lineRule="auto"/>
        <w:rPr>
          <w:rFonts w:eastAsia="Times New Roman" w:cs="Times New Roman"/>
          <w:lang w:eastAsia="en-AU"/>
        </w:rPr>
      </w:pPr>
      <w:r w:rsidRPr="005C0673">
        <w:rPr>
          <w:rFonts w:eastAsia="Times New Roman" w:cs="Times New Roman"/>
          <w:lang w:eastAsia="en-AU"/>
        </w:rPr>
        <w:t xml:space="preserve">2. Then sprinkle the mixture with the special powder provided. </w:t>
      </w:r>
    </w:p>
    <w:p w:rsidR="005C0673" w:rsidRPr="005C0673" w:rsidRDefault="005C0673" w:rsidP="005C0673">
      <w:pPr>
        <w:spacing w:after="0" w:line="240" w:lineRule="auto"/>
        <w:rPr>
          <w:rFonts w:eastAsia="Times New Roman" w:cs="Times New Roman"/>
          <w:lang w:eastAsia="en-AU"/>
        </w:rPr>
      </w:pPr>
      <w:r w:rsidRPr="005C0673">
        <w:rPr>
          <w:rFonts w:eastAsia="Times New Roman" w:cs="Times New Roman"/>
          <w:lang w:eastAsia="en-AU"/>
        </w:rPr>
        <w:t>3. The powder will change colour and you then match the colour of your sample with the colour on the card included in the kit. The card will tell you what the colour means. If the pH is low (6 or below) then your soil is acidic. If it is above 7, the soil is alkaline (basic).</w:t>
      </w:r>
    </w:p>
    <w:p w:rsidR="005C0673" w:rsidRPr="005C0673" w:rsidRDefault="005C0673" w:rsidP="005C0673">
      <w:pPr>
        <w:spacing w:after="0" w:line="240" w:lineRule="auto"/>
        <w:rPr>
          <w:rFonts w:eastAsia="Times New Roman" w:cs="Times New Roman"/>
          <w:lang w:eastAsia="en-AU"/>
        </w:rPr>
      </w:pPr>
      <w:r w:rsidRPr="005C0673">
        <w:rPr>
          <w:rFonts w:eastAsia="Times New Roman" w:cs="Times New Roman"/>
          <w:lang w:eastAsia="en-AU"/>
        </w:rPr>
        <w:t>4. Using a magnifying glass, observe the soil and note the colour, particle size and any other noticeable features.</w:t>
      </w:r>
    </w:p>
    <w:p w:rsidR="005C0673" w:rsidRPr="005C0673" w:rsidRDefault="005C0673" w:rsidP="005C0673">
      <w:pPr>
        <w:spacing w:after="0" w:line="240" w:lineRule="auto"/>
        <w:rPr>
          <w:rFonts w:eastAsia="Times New Roman" w:cs="Times New Roman"/>
          <w:color w:val="000000"/>
          <w:lang w:eastAsia="en-AU"/>
        </w:rPr>
      </w:pPr>
    </w:p>
    <w:p w:rsidR="005C0673" w:rsidRPr="005C0673" w:rsidRDefault="005C0673" w:rsidP="005C0673">
      <w:pPr>
        <w:spacing w:after="0" w:line="240" w:lineRule="auto"/>
        <w:rPr>
          <w:rFonts w:eastAsia="Times New Roman" w:cs="Times New Roman"/>
          <w:color w:val="000000"/>
          <w:lang w:eastAsia="en-AU"/>
        </w:rPr>
      </w:pPr>
      <w:r w:rsidRPr="005C0673">
        <w:rPr>
          <w:rFonts w:eastAsia="Times New Roman" w:cs="Times New Roman"/>
          <w:color w:val="000000"/>
          <w:lang w:eastAsia="en-AU"/>
        </w:rPr>
        <w:t>Results:</w:t>
      </w:r>
    </w:p>
    <w:p w:rsidR="005C0673" w:rsidRPr="005C0673" w:rsidRDefault="005C0673" w:rsidP="005C0673">
      <w:pPr>
        <w:spacing w:after="0" w:line="240" w:lineRule="auto"/>
        <w:rPr>
          <w:rFonts w:eastAsia="Times New Roman" w:cs="Times New Roman"/>
          <w:color w:val="000000"/>
          <w:lang w:eastAsia="en-AU"/>
        </w:rPr>
      </w:pPr>
      <w:r w:rsidRPr="005C0673">
        <w:rPr>
          <w:rFonts w:eastAsia="Times New Roman" w:cs="Times New Roman"/>
          <w:color w:val="000000"/>
          <w:lang w:eastAsia="en-A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1383"/>
        <w:gridCol w:w="1383"/>
        <w:gridCol w:w="4124"/>
        <w:gridCol w:w="1114"/>
      </w:tblGrid>
      <w:tr w:rsidR="005C0673" w:rsidRPr="005C0673" w:rsidTr="00FE1525">
        <w:tc>
          <w:tcPr>
            <w:tcW w:w="1858" w:type="dxa"/>
            <w:shd w:val="clear" w:color="auto" w:fill="auto"/>
          </w:tcPr>
          <w:p w:rsidR="005C0673" w:rsidRPr="005C0673" w:rsidRDefault="005C0673" w:rsidP="005C0673">
            <w:pPr>
              <w:spacing w:after="0" w:line="240" w:lineRule="auto"/>
              <w:rPr>
                <w:rFonts w:eastAsia="Times New Roman" w:cs="Times New Roman"/>
                <w:b/>
                <w:bCs/>
                <w:color w:val="003300"/>
                <w:lang w:eastAsia="en-AU"/>
              </w:rPr>
            </w:pPr>
            <w:r w:rsidRPr="005C0673">
              <w:rPr>
                <w:rFonts w:eastAsia="Times New Roman" w:cs="Times New Roman"/>
                <w:b/>
                <w:bCs/>
                <w:color w:val="003300"/>
                <w:lang w:eastAsia="en-AU"/>
              </w:rPr>
              <w:t>Soil Sample</w:t>
            </w:r>
          </w:p>
        </w:tc>
        <w:tc>
          <w:tcPr>
            <w:tcW w:w="1383" w:type="dxa"/>
            <w:shd w:val="clear" w:color="auto" w:fill="auto"/>
          </w:tcPr>
          <w:p w:rsidR="005C0673" w:rsidRPr="005C0673" w:rsidRDefault="005C0673" w:rsidP="005C0673">
            <w:pPr>
              <w:spacing w:after="0" w:line="240" w:lineRule="auto"/>
              <w:rPr>
                <w:rFonts w:eastAsia="Times New Roman" w:cs="Times New Roman"/>
                <w:b/>
                <w:bCs/>
                <w:color w:val="003300"/>
                <w:lang w:eastAsia="en-AU"/>
              </w:rPr>
            </w:pPr>
            <w:r w:rsidRPr="005C0673">
              <w:rPr>
                <w:rFonts w:eastAsia="Times New Roman" w:cs="Times New Roman"/>
                <w:b/>
                <w:bCs/>
                <w:color w:val="003300"/>
                <w:lang w:eastAsia="en-AU"/>
              </w:rPr>
              <w:t>pH Test 1</w:t>
            </w:r>
          </w:p>
        </w:tc>
        <w:tc>
          <w:tcPr>
            <w:tcW w:w="1383" w:type="dxa"/>
            <w:shd w:val="clear" w:color="auto" w:fill="auto"/>
          </w:tcPr>
          <w:p w:rsidR="005C0673" w:rsidRPr="005C0673" w:rsidRDefault="005C0673" w:rsidP="005C0673">
            <w:pPr>
              <w:spacing w:after="0" w:line="240" w:lineRule="auto"/>
              <w:rPr>
                <w:rFonts w:eastAsia="Times New Roman" w:cs="Times New Roman"/>
                <w:b/>
                <w:bCs/>
                <w:color w:val="003300"/>
                <w:lang w:eastAsia="en-AU"/>
              </w:rPr>
            </w:pPr>
            <w:r w:rsidRPr="005C0673">
              <w:rPr>
                <w:rFonts w:eastAsia="Times New Roman" w:cs="Times New Roman"/>
                <w:b/>
                <w:bCs/>
                <w:color w:val="003300"/>
                <w:lang w:eastAsia="en-AU"/>
              </w:rPr>
              <w:t>pH Test 2</w:t>
            </w:r>
          </w:p>
        </w:tc>
        <w:tc>
          <w:tcPr>
            <w:tcW w:w="4124" w:type="dxa"/>
            <w:shd w:val="clear" w:color="auto" w:fill="auto"/>
          </w:tcPr>
          <w:p w:rsidR="005C0673" w:rsidRPr="005C0673" w:rsidRDefault="005C0673" w:rsidP="005C0673">
            <w:pPr>
              <w:spacing w:after="0" w:line="240" w:lineRule="auto"/>
              <w:rPr>
                <w:rFonts w:eastAsia="Times New Roman" w:cs="Times New Roman"/>
                <w:b/>
                <w:bCs/>
                <w:color w:val="003300"/>
                <w:lang w:eastAsia="en-AU"/>
              </w:rPr>
            </w:pPr>
            <w:r w:rsidRPr="005C0673">
              <w:rPr>
                <w:rFonts w:eastAsia="Times New Roman" w:cs="Times New Roman"/>
                <w:b/>
                <w:bCs/>
                <w:color w:val="003300"/>
                <w:lang w:eastAsia="en-AU"/>
              </w:rPr>
              <w:t>Magnifying glass observations</w:t>
            </w:r>
          </w:p>
        </w:tc>
        <w:tc>
          <w:tcPr>
            <w:tcW w:w="1114" w:type="dxa"/>
            <w:shd w:val="clear" w:color="auto" w:fill="auto"/>
          </w:tcPr>
          <w:p w:rsidR="005C0673" w:rsidRPr="005C0673" w:rsidRDefault="005C0673" w:rsidP="005C0673">
            <w:pPr>
              <w:spacing w:after="0" w:line="240" w:lineRule="auto"/>
              <w:rPr>
                <w:rFonts w:eastAsia="Times New Roman" w:cs="Times New Roman"/>
                <w:b/>
                <w:bCs/>
                <w:color w:val="003300"/>
                <w:lang w:eastAsia="en-AU"/>
              </w:rPr>
            </w:pPr>
            <w:r w:rsidRPr="005C0673">
              <w:rPr>
                <w:rFonts w:eastAsia="Times New Roman" w:cs="Times New Roman"/>
                <w:b/>
                <w:bCs/>
                <w:color w:val="003300"/>
                <w:lang w:eastAsia="en-AU"/>
              </w:rPr>
              <w:t>Match?</w:t>
            </w:r>
          </w:p>
        </w:tc>
      </w:tr>
      <w:tr w:rsidR="005C0673" w:rsidRPr="005C0673" w:rsidTr="00FE1525">
        <w:tc>
          <w:tcPr>
            <w:tcW w:w="1858"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r w:rsidRPr="005C0673">
              <w:rPr>
                <w:rFonts w:eastAsia="Times New Roman" w:cs="Times New Roman"/>
                <w:b/>
                <w:bCs/>
                <w:color w:val="003300"/>
                <w:lang w:eastAsia="en-AU"/>
              </w:rPr>
              <w:t>Crime Scene</w:t>
            </w:r>
          </w:p>
        </w:tc>
        <w:tc>
          <w:tcPr>
            <w:tcW w:w="1383"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1383"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4124"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1114"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r>
      <w:tr w:rsidR="005C0673" w:rsidRPr="005C0673" w:rsidTr="00FE1525">
        <w:tc>
          <w:tcPr>
            <w:tcW w:w="1858"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r w:rsidRPr="005C0673">
              <w:rPr>
                <w:rFonts w:eastAsia="Times New Roman" w:cs="Times New Roman"/>
                <w:b/>
                <w:bCs/>
                <w:color w:val="003300"/>
                <w:lang w:eastAsia="en-AU"/>
              </w:rPr>
              <w:t>1</w:t>
            </w:r>
          </w:p>
        </w:tc>
        <w:tc>
          <w:tcPr>
            <w:tcW w:w="1383"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1383"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4124"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1114"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r>
      <w:tr w:rsidR="005C0673" w:rsidRPr="005C0673" w:rsidTr="00FE1525">
        <w:tc>
          <w:tcPr>
            <w:tcW w:w="1858"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r w:rsidRPr="005C0673">
              <w:rPr>
                <w:rFonts w:eastAsia="Times New Roman" w:cs="Times New Roman"/>
                <w:b/>
                <w:bCs/>
                <w:color w:val="003300"/>
                <w:lang w:eastAsia="en-AU"/>
              </w:rPr>
              <w:t>2</w:t>
            </w:r>
          </w:p>
        </w:tc>
        <w:tc>
          <w:tcPr>
            <w:tcW w:w="1383"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1383"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4124"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1114"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r>
      <w:tr w:rsidR="005C0673" w:rsidRPr="005C0673" w:rsidTr="00FE1525">
        <w:tc>
          <w:tcPr>
            <w:tcW w:w="1858"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r w:rsidRPr="005C0673">
              <w:rPr>
                <w:rFonts w:eastAsia="Times New Roman" w:cs="Times New Roman"/>
                <w:b/>
                <w:bCs/>
                <w:color w:val="003300"/>
                <w:lang w:eastAsia="en-AU"/>
              </w:rPr>
              <w:t>3</w:t>
            </w:r>
          </w:p>
        </w:tc>
        <w:tc>
          <w:tcPr>
            <w:tcW w:w="1383"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1383"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4124"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1114"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r>
      <w:tr w:rsidR="005C0673" w:rsidRPr="005C0673" w:rsidTr="00FE1525">
        <w:tc>
          <w:tcPr>
            <w:tcW w:w="1858"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r w:rsidRPr="005C0673">
              <w:rPr>
                <w:rFonts w:eastAsia="Times New Roman" w:cs="Times New Roman"/>
                <w:b/>
                <w:bCs/>
                <w:color w:val="003300"/>
                <w:lang w:eastAsia="en-AU"/>
              </w:rPr>
              <w:t>4</w:t>
            </w:r>
          </w:p>
        </w:tc>
        <w:tc>
          <w:tcPr>
            <w:tcW w:w="1383"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1383"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4124"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c>
          <w:tcPr>
            <w:tcW w:w="1114" w:type="dxa"/>
            <w:shd w:val="clear" w:color="auto" w:fill="auto"/>
          </w:tcPr>
          <w:p w:rsidR="005C0673" w:rsidRPr="005C0673" w:rsidRDefault="005C0673" w:rsidP="005C0673">
            <w:pPr>
              <w:spacing w:after="0" w:line="360" w:lineRule="auto"/>
              <w:rPr>
                <w:rFonts w:eastAsia="Times New Roman" w:cs="Times New Roman"/>
                <w:b/>
                <w:bCs/>
                <w:color w:val="003300"/>
                <w:lang w:eastAsia="en-AU"/>
              </w:rPr>
            </w:pPr>
          </w:p>
        </w:tc>
      </w:tr>
    </w:tbl>
    <w:p w:rsidR="005C0673" w:rsidRPr="005C0673" w:rsidRDefault="005C0673" w:rsidP="005C0673">
      <w:pPr>
        <w:spacing w:after="0" w:line="240" w:lineRule="auto"/>
        <w:rPr>
          <w:rFonts w:eastAsia="Times New Roman" w:cs="Times New Roman"/>
          <w:color w:val="000000"/>
          <w:lang w:eastAsia="en-AU"/>
        </w:rPr>
      </w:pPr>
    </w:p>
    <w:p w:rsidR="005C0673" w:rsidRPr="005C0673" w:rsidRDefault="005C0673" w:rsidP="005C0673">
      <w:pPr>
        <w:spacing w:after="0" w:line="240" w:lineRule="auto"/>
        <w:rPr>
          <w:rFonts w:eastAsia="Times New Roman" w:cs="Times New Roman"/>
          <w:color w:val="000000"/>
          <w:lang w:eastAsia="en-AU"/>
        </w:rPr>
      </w:pPr>
      <w:r w:rsidRPr="005C0673">
        <w:rPr>
          <w:rFonts w:eastAsia="Times New Roman" w:cs="Times New Roman"/>
          <w:color w:val="000000"/>
          <w:lang w:eastAsia="en-AU"/>
        </w:rPr>
        <w:t>Discussion:</w:t>
      </w:r>
    </w:p>
    <w:p w:rsidR="005C0673" w:rsidRPr="005C0673" w:rsidRDefault="005C0673" w:rsidP="005C0673">
      <w:pPr>
        <w:spacing w:after="0" w:line="240" w:lineRule="auto"/>
        <w:rPr>
          <w:rFonts w:eastAsia="Times New Roman" w:cs="Times New Roman"/>
          <w:color w:val="000000"/>
          <w:lang w:eastAsia="en-AU"/>
        </w:rPr>
      </w:pPr>
      <w:r w:rsidRPr="005C0673">
        <w:rPr>
          <w:rFonts w:eastAsia="Times New Roman" w:cs="Times New Roman"/>
          <w:color w:val="000000"/>
          <w:lang w:eastAsia="en-AU"/>
        </w:rPr>
        <w:t xml:space="preserve">1. Other than using soil pH to work out where the soil originated from, what other purposes can you see for this test? </w:t>
      </w:r>
    </w:p>
    <w:p w:rsidR="005C0673" w:rsidRDefault="005C0673" w:rsidP="005C0673">
      <w:pPr>
        <w:spacing w:after="0" w:line="240" w:lineRule="auto"/>
        <w:rPr>
          <w:rFonts w:eastAsia="Times New Roman" w:cs="Times New Roman"/>
          <w:color w:val="000000"/>
          <w:lang w:eastAsia="en-AU"/>
        </w:rPr>
      </w:pPr>
    </w:p>
    <w:p w:rsidR="005C0673" w:rsidRPr="005C0673" w:rsidRDefault="005C0673" w:rsidP="005C0673">
      <w:pPr>
        <w:spacing w:after="0" w:line="240" w:lineRule="auto"/>
        <w:rPr>
          <w:rFonts w:eastAsia="Times New Roman" w:cs="Times New Roman"/>
          <w:color w:val="000000"/>
          <w:lang w:eastAsia="en-AU"/>
        </w:rPr>
      </w:pPr>
    </w:p>
    <w:p w:rsidR="005C0673" w:rsidRPr="005C0673" w:rsidRDefault="005C0673" w:rsidP="005C0673">
      <w:pPr>
        <w:spacing w:after="0" w:line="240" w:lineRule="auto"/>
        <w:rPr>
          <w:rFonts w:eastAsia="Times New Roman" w:cs="Times New Roman"/>
          <w:color w:val="000000"/>
          <w:lang w:eastAsia="en-AU"/>
        </w:rPr>
      </w:pPr>
      <w:r w:rsidRPr="005C0673">
        <w:rPr>
          <w:rFonts w:eastAsia="Times New Roman" w:cs="Times New Roman"/>
          <w:color w:val="000000"/>
          <w:lang w:eastAsia="en-AU"/>
        </w:rPr>
        <w:t xml:space="preserve">2. This soil testing kit is available in the nursery for gardeners to purchase. Why would a gardener wish to test the pH of the soil in their garden? </w:t>
      </w:r>
    </w:p>
    <w:p w:rsidR="005C0673" w:rsidRDefault="005C0673" w:rsidP="005C0673">
      <w:pPr>
        <w:spacing w:after="0" w:line="240" w:lineRule="auto"/>
        <w:rPr>
          <w:rFonts w:eastAsia="Times New Roman" w:cs="Times New Roman"/>
          <w:color w:val="000000"/>
          <w:lang w:eastAsia="en-AU"/>
        </w:rPr>
      </w:pPr>
    </w:p>
    <w:p w:rsidR="005C0673" w:rsidRPr="005C0673" w:rsidRDefault="005C0673" w:rsidP="005C0673">
      <w:pPr>
        <w:spacing w:after="0" w:line="240" w:lineRule="auto"/>
        <w:rPr>
          <w:rFonts w:eastAsia="Times New Roman" w:cs="Times New Roman"/>
          <w:color w:val="000000"/>
          <w:lang w:eastAsia="en-AU"/>
        </w:rPr>
      </w:pPr>
    </w:p>
    <w:p w:rsidR="005C0673" w:rsidRPr="005C0673" w:rsidRDefault="005C0673" w:rsidP="005C0673">
      <w:pPr>
        <w:spacing w:after="0" w:line="240" w:lineRule="auto"/>
        <w:rPr>
          <w:rFonts w:eastAsia="Times New Roman" w:cs="Times New Roman"/>
          <w:color w:val="000000"/>
          <w:lang w:eastAsia="en-AU"/>
        </w:rPr>
      </w:pPr>
      <w:r w:rsidRPr="005C0673">
        <w:rPr>
          <w:rFonts w:eastAsia="Times New Roman" w:cs="Times New Roman"/>
          <w:color w:val="000000"/>
          <w:lang w:eastAsia="en-AU"/>
        </w:rPr>
        <w:t>3. Why is getting the correct pH important for plants?</w:t>
      </w:r>
    </w:p>
    <w:p w:rsidR="005C0673" w:rsidRDefault="005C0673" w:rsidP="005C0673">
      <w:pPr>
        <w:spacing w:after="0" w:line="240" w:lineRule="auto"/>
        <w:rPr>
          <w:rFonts w:eastAsia="Times New Roman" w:cs="Times New Roman"/>
          <w:lang w:eastAsia="en-AU"/>
        </w:rPr>
      </w:pPr>
    </w:p>
    <w:p w:rsidR="005C0673" w:rsidRPr="005C0673" w:rsidRDefault="005C0673" w:rsidP="005C0673">
      <w:pPr>
        <w:spacing w:after="0" w:line="240" w:lineRule="auto"/>
        <w:rPr>
          <w:rFonts w:eastAsia="Times New Roman" w:cs="Times New Roman"/>
          <w:lang w:eastAsia="en-AU"/>
        </w:rPr>
      </w:pPr>
    </w:p>
    <w:p w:rsidR="005C0673" w:rsidRPr="005C0673" w:rsidRDefault="005C0673" w:rsidP="005C0673">
      <w:pPr>
        <w:spacing w:after="0" w:line="240" w:lineRule="auto"/>
        <w:rPr>
          <w:rFonts w:eastAsia="Times New Roman" w:cs="Times New Roman"/>
          <w:lang w:eastAsia="en-AU"/>
        </w:rPr>
      </w:pPr>
    </w:p>
    <w:p w:rsidR="005C0673" w:rsidRPr="005C0673" w:rsidRDefault="005C0673" w:rsidP="005C0673">
      <w:pPr>
        <w:spacing w:after="0" w:line="240" w:lineRule="auto"/>
        <w:rPr>
          <w:rFonts w:eastAsia="Times New Roman" w:cs="Times New Roman"/>
          <w:lang w:eastAsia="en-AU"/>
        </w:rPr>
      </w:pPr>
      <w:r w:rsidRPr="005C0673">
        <w:rPr>
          <w:rFonts w:eastAsia="Times New Roman" w:cs="Times New Roman"/>
          <w:lang w:eastAsia="en-AU"/>
        </w:rPr>
        <w:t>4. Whose shoes have soil which matches the soil found at the scene of the crime?</w:t>
      </w:r>
    </w:p>
    <w:p w:rsidR="00EB2C3C" w:rsidRPr="005C0673" w:rsidRDefault="00EB2C3C" w:rsidP="00EB2C3C"/>
    <w:p w:rsidR="00165B7C" w:rsidRDefault="00165B7C" w:rsidP="00165B7C">
      <w:pPr>
        <w:spacing w:after="0" w:line="240" w:lineRule="auto"/>
      </w:pPr>
    </w:p>
    <w:p w:rsidR="00165B7C" w:rsidRDefault="00165B7C" w:rsidP="00165B7C">
      <w:pPr>
        <w:spacing w:after="0" w:line="240" w:lineRule="auto"/>
      </w:pPr>
    </w:p>
    <w:p w:rsidR="00165B7C" w:rsidRPr="00165B7C" w:rsidRDefault="00165B7C" w:rsidP="00165B7C">
      <w:pPr>
        <w:spacing w:after="0" w:line="240" w:lineRule="auto"/>
        <w:rPr>
          <w:rFonts w:eastAsia="Times New Roman" w:cs="Times New Roman"/>
          <w:b/>
          <w:i/>
          <w:sz w:val="28"/>
          <w:szCs w:val="28"/>
          <w:lang w:eastAsia="en-AU"/>
        </w:rPr>
      </w:pPr>
      <w:r w:rsidRPr="00165B7C">
        <w:rPr>
          <w:rFonts w:eastAsia="Times New Roman" w:cs="Times New Roman"/>
          <w:b/>
          <w:i/>
          <w:sz w:val="28"/>
          <w:szCs w:val="28"/>
          <w:lang w:eastAsia="en-AU"/>
        </w:rPr>
        <w:t>FINGERPRINTING</w:t>
      </w:r>
    </w:p>
    <w:p w:rsidR="00165B7C" w:rsidRPr="00165B7C" w:rsidRDefault="00165B7C" w:rsidP="00165B7C">
      <w:pPr>
        <w:spacing w:after="0" w:line="240" w:lineRule="auto"/>
        <w:rPr>
          <w:rFonts w:ascii="Lucida Sans" w:eastAsia="Times New Roman" w:hAnsi="Lucida Sans" w:cs="Times New Roman"/>
          <w:szCs w:val="24"/>
          <w:lang w:eastAsia="en-AU"/>
        </w:rPr>
      </w:pPr>
    </w:p>
    <w:p w:rsidR="00165B7C" w:rsidRPr="00165B7C" w:rsidRDefault="00165B7C" w:rsidP="00165B7C">
      <w:pPr>
        <w:spacing w:after="0" w:line="240" w:lineRule="auto"/>
        <w:rPr>
          <w:rFonts w:eastAsia="Times New Roman" w:cs="Times New Roman"/>
          <w:szCs w:val="24"/>
          <w:lang w:eastAsia="en-AU"/>
        </w:rPr>
      </w:pPr>
      <w:r w:rsidRPr="00165B7C">
        <w:rPr>
          <w:rFonts w:eastAsia="Times New Roman" w:cs="Times New Roman"/>
          <w:szCs w:val="24"/>
          <w:lang w:eastAsia="en-AU"/>
        </w:rPr>
        <w:t>Watch the PowerPoint on Fingerprints then complete the following table:</w:t>
      </w:r>
    </w:p>
    <w:p w:rsidR="00165B7C" w:rsidRPr="00165B7C" w:rsidRDefault="00165B7C" w:rsidP="00165B7C">
      <w:pPr>
        <w:spacing w:after="0" w:line="240" w:lineRule="auto"/>
        <w:rPr>
          <w:rFonts w:ascii="Lucida Sans" w:eastAsia="Times New Roman" w:hAnsi="Lucida Sans" w:cs="Times New Roman"/>
          <w:sz w:val="14"/>
          <w:szCs w:val="24"/>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913"/>
        <w:gridCol w:w="2387"/>
        <w:gridCol w:w="2387"/>
        <w:gridCol w:w="2388"/>
      </w:tblGrid>
      <w:tr w:rsidR="00165B7C" w:rsidRPr="00165B7C" w:rsidTr="00FE1525">
        <w:tc>
          <w:tcPr>
            <w:tcW w:w="2913" w:type="dxa"/>
            <w:shd w:val="clear" w:color="auto" w:fill="auto"/>
          </w:tcPr>
          <w:p w:rsidR="00165B7C" w:rsidRPr="00165B7C" w:rsidRDefault="00165B7C" w:rsidP="00165B7C">
            <w:pPr>
              <w:spacing w:after="0" w:line="240" w:lineRule="auto"/>
              <w:rPr>
                <w:rFonts w:ascii="Lucida Sans" w:eastAsia="Times New Roman" w:hAnsi="Lucida Sans" w:cs="Times New Roman"/>
                <w:szCs w:val="24"/>
                <w:lang w:eastAsia="en-AU"/>
              </w:rPr>
            </w:pPr>
            <w:r w:rsidRPr="00165B7C">
              <w:rPr>
                <w:rFonts w:ascii="Lucida Sans" w:eastAsia="Times New Roman" w:hAnsi="Lucida Sans" w:cs="Times New Roman"/>
                <w:szCs w:val="24"/>
                <w:lang w:eastAsia="en-AU"/>
              </w:rPr>
              <w:t>Fingerprint characteristic</w:t>
            </w:r>
          </w:p>
        </w:tc>
        <w:tc>
          <w:tcPr>
            <w:tcW w:w="2387" w:type="dxa"/>
            <w:shd w:val="clear" w:color="auto" w:fill="auto"/>
          </w:tcPr>
          <w:p w:rsidR="00165B7C" w:rsidRPr="00165B7C" w:rsidRDefault="00165B7C" w:rsidP="00165B7C">
            <w:pPr>
              <w:spacing w:after="0" w:line="240" w:lineRule="auto"/>
              <w:jc w:val="center"/>
              <w:rPr>
                <w:rFonts w:ascii="Lucida Sans" w:eastAsia="Times New Roman" w:hAnsi="Lucida Sans" w:cs="Times New Roman"/>
                <w:szCs w:val="24"/>
                <w:lang w:eastAsia="en-AU"/>
              </w:rPr>
            </w:pPr>
            <w:r w:rsidRPr="00165B7C">
              <w:rPr>
                <w:rFonts w:ascii="Lucida Sans" w:eastAsia="Times New Roman" w:hAnsi="Lucida Sans" w:cs="Times New Roman"/>
                <w:szCs w:val="24"/>
                <w:lang w:eastAsia="en-AU"/>
              </w:rPr>
              <w:t>Whorl</w:t>
            </w:r>
          </w:p>
        </w:tc>
        <w:tc>
          <w:tcPr>
            <w:tcW w:w="2387" w:type="dxa"/>
            <w:shd w:val="clear" w:color="auto" w:fill="auto"/>
          </w:tcPr>
          <w:p w:rsidR="00165B7C" w:rsidRPr="00165B7C" w:rsidRDefault="00165B7C" w:rsidP="00165B7C">
            <w:pPr>
              <w:spacing w:after="0" w:line="240" w:lineRule="auto"/>
              <w:jc w:val="center"/>
              <w:rPr>
                <w:rFonts w:ascii="Lucida Sans" w:eastAsia="Times New Roman" w:hAnsi="Lucida Sans" w:cs="Times New Roman"/>
                <w:szCs w:val="24"/>
                <w:lang w:eastAsia="en-AU"/>
              </w:rPr>
            </w:pPr>
            <w:r w:rsidRPr="00165B7C">
              <w:rPr>
                <w:rFonts w:ascii="Lucida Sans" w:eastAsia="Times New Roman" w:hAnsi="Lucida Sans" w:cs="Times New Roman"/>
                <w:szCs w:val="24"/>
                <w:lang w:eastAsia="en-AU"/>
              </w:rPr>
              <w:t>Arch</w:t>
            </w:r>
          </w:p>
        </w:tc>
        <w:tc>
          <w:tcPr>
            <w:tcW w:w="2388" w:type="dxa"/>
            <w:shd w:val="clear" w:color="auto" w:fill="auto"/>
          </w:tcPr>
          <w:p w:rsidR="00165B7C" w:rsidRPr="00165B7C" w:rsidRDefault="00165B7C" w:rsidP="00165B7C">
            <w:pPr>
              <w:spacing w:after="0" w:line="240" w:lineRule="auto"/>
              <w:jc w:val="center"/>
              <w:rPr>
                <w:rFonts w:ascii="Lucida Sans" w:eastAsia="Times New Roman" w:hAnsi="Lucida Sans" w:cs="Times New Roman"/>
                <w:szCs w:val="24"/>
                <w:lang w:eastAsia="en-AU"/>
              </w:rPr>
            </w:pPr>
            <w:r w:rsidRPr="00165B7C">
              <w:rPr>
                <w:rFonts w:ascii="Lucida Sans" w:eastAsia="Times New Roman" w:hAnsi="Lucida Sans" w:cs="Times New Roman"/>
                <w:szCs w:val="24"/>
                <w:lang w:eastAsia="en-AU"/>
              </w:rPr>
              <w:t>Loop</w:t>
            </w:r>
          </w:p>
        </w:tc>
      </w:tr>
      <w:tr w:rsidR="00165B7C" w:rsidRPr="00165B7C" w:rsidTr="00FE1525">
        <w:tc>
          <w:tcPr>
            <w:tcW w:w="2913" w:type="dxa"/>
            <w:shd w:val="clear" w:color="auto" w:fill="auto"/>
          </w:tcPr>
          <w:p w:rsidR="00165B7C" w:rsidRPr="00165B7C" w:rsidRDefault="00165B7C" w:rsidP="00165B7C">
            <w:pPr>
              <w:spacing w:after="0" w:line="240" w:lineRule="auto"/>
              <w:rPr>
                <w:rFonts w:ascii="Lucida Sans" w:eastAsia="Times New Roman" w:hAnsi="Lucida Sans" w:cs="Times New Roman"/>
                <w:szCs w:val="24"/>
                <w:lang w:eastAsia="en-AU"/>
              </w:rPr>
            </w:pPr>
          </w:p>
          <w:p w:rsidR="00165B7C" w:rsidRPr="00165B7C" w:rsidRDefault="00165B7C" w:rsidP="00165B7C">
            <w:pPr>
              <w:spacing w:after="0" w:line="240" w:lineRule="auto"/>
              <w:rPr>
                <w:rFonts w:ascii="Lucida Sans" w:eastAsia="Times New Roman" w:hAnsi="Lucida Sans" w:cs="Times New Roman"/>
                <w:szCs w:val="24"/>
                <w:lang w:eastAsia="en-AU"/>
              </w:rPr>
            </w:pPr>
            <w:r w:rsidRPr="00165B7C">
              <w:rPr>
                <w:rFonts w:ascii="Lucida Sans" w:eastAsia="Times New Roman" w:hAnsi="Lucida Sans" w:cs="Times New Roman"/>
                <w:szCs w:val="24"/>
                <w:lang w:eastAsia="en-AU"/>
              </w:rPr>
              <w:t>Diagram</w:t>
            </w:r>
          </w:p>
          <w:p w:rsidR="00165B7C" w:rsidRPr="00165B7C" w:rsidRDefault="00165B7C" w:rsidP="00165B7C">
            <w:pPr>
              <w:spacing w:after="0" w:line="240" w:lineRule="auto"/>
              <w:rPr>
                <w:rFonts w:ascii="Lucida Sans" w:eastAsia="Times New Roman" w:hAnsi="Lucida Sans" w:cs="Times New Roman"/>
                <w:szCs w:val="24"/>
                <w:lang w:eastAsia="en-AU"/>
              </w:rPr>
            </w:pPr>
          </w:p>
          <w:p w:rsidR="00165B7C" w:rsidRPr="00165B7C" w:rsidRDefault="00165B7C" w:rsidP="00165B7C">
            <w:pPr>
              <w:spacing w:after="0" w:line="240" w:lineRule="auto"/>
              <w:rPr>
                <w:rFonts w:ascii="Lucida Sans" w:eastAsia="Times New Roman" w:hAnsi="Lucida Sans" w:cs="Times New Roman"/>
                <w:szCs w:val="24"/>
                <w:lang w:eastAsia="en-AU"/>
              </w:rPr>
            </w:pPr>
          </w:p>
        </w:tc>
        <w:tc>
          <w:tcPr>
            <w:tcW w:w="2387" w:type="dxa"/>
            <w:shd w:val="clear" w:color="auto" w:fill="auto"/>
          </w:tcPr>
          <w:p w:rsidR="00165B7C" w:rsidRPr="00165B7C" w:rsidRDefault="00165B7C" w:rsidP="00165B7C">
            <w:pPr>
              <w:spacing w:after="0" w:line="240" w:lineRule="auto"/>
              <w:rPr>
                <w:rFonts w:ascii="Lucida Sans" w:eastAsia="Times New Roman" w:hAnsi="Lucida Sans" w:cs="Times New Roman"/>
                <w:szCs w:val="24"/>
                <w:lang w:eastAsia="en-AU"/>
              </w:rPr>
            </w:pPr>
          </w:p>
        </w:tc>
        <w:tc>
          <w:tcPr>
            <w:tcW w:w="2387" w:type="dxa"/>
            <w:shd w:val="clear" w:color="auto" w:fill="auto"/>
          </w:tcPr>
          <w:p w:rsidR="00165B7C" w:rsidRPr="00165B7C" w:rsidRDefault="00165B7C" w:rsidP="00165B7C">
            <w:pPr>
              <w:spacing w:after="0" w:line="240" w:lineRule="auto"/>
              <w:rPr>
                <w:rFonts w:ascii="Lucida Sans" w:eastAsia="Times New Roman" w:hAnsi="Lucida Sans" w:cs="Times New Roman"/>
                <w:szCs w:val="24"/>
                <w:lang w:eastAsia="en-AU"/>
              </w:rPr>
            </w:pPr>
          </w:p>
        </w:tc>
        <w:tc>
          <w:tcPr>
            <w:tcW w:w="2388" w:type="dxa"/>
            <w:shd w:val="clear" w:color="auto" w:fill="auto"/>
          </w:tcPr>
          <w:p w:rsidR="00165B7C" w:rsidRPr="00165B7C" w:rsidRDefault="00165B7C" w:rsidP="00165B7C">
            <w:pPr>
              <w:spacing w:after="0" w:line="240" w:lineRule="auto"/>
              <w:rPr>
                <w:rFonts w:ascii="Lucida Sans" w:eastAsia="Times New Roman" w:hAnsi="Lucida Sans" w:cs="Times New Roman"/>
                <w:szCs w:val="24"/>
                <w:lang w:eastAsia="en-AU"/>
              </w:rPr>
            </w:pPr>
          </w:p>
        </w:tc>
      </w:tr>
    </w:tbl>
    <w:p w:rsidR="00165B7C" w:rsidRDefault="00165B7C" w:rsidP="00165B7C">
      <w:pPr>
        <w:spacing w:after="0" w:line="240" w:lineRule="auto"/>
        <w:rPr>
          <w:rFonts w:ascii="Lucida Sans" w:eastAsia="Times New Roman" w:hAnsi="Lucida Sans" w:cs="Times New Roman"/>
          <w:sz w:val="24"/>
          <w:szCs w:val="24"/>
          <w:lang w:eastAsia="en-AU"/>
        </w:rPr>
      </w:pPr>
    </w:p>
    <w:p w:rsidR="00165B7C" w:rsidRPr="00165B7C" w:rsidRDefault="00165B7C" w:rsidP="00165B7C">
      <w:pPr>
        <w:spacing w:after="0" w:line="240" w:lineRule="auto"/>
        <w:rPr>
          <w:rFonts w:eastAsia="Times New Roman" w:cs="Times New Roman"/>
          <w:lang w:eastAsia="en-AU"/>
        </w:rPr>
      </w:pPr>
      <w:r w:rsidRPr="00165B7C">
        <w:rPr>
          <w:rFonts w:eastAsia="Times New Roman" w:cs="Times New Roman"/>
          <w:b/>
          <w:lang w:eastAsia="en-AU"/>
        </w:rPr>
        <w:t>Aim</w:t>
      </w:r>
      <w:r w:rsidRPr="00165B7C">
        <w:rPr>
          <w:rFonts w:eastAsia="Times New Roman" w:cs="Times New Roman"/>
          <w:lang w:eastAsia="en-AU"/>
        </w:rPr>
        <w:t>:</w:t>
      </w:r>
    </w:p>
    <w:p w:rsidR="00165B7C" w:rsidRDefault="00165B7C" w:rsidP="00165B7C">
      <w:pPr>
        <w:spacing w:after="0" w:line="240" w:lineRule="auto"/>
        <w:rPr>
          <w:rFonts w:eastAsia="Times New Roman" w:cs="Times New Roman"/>
          <w:lang w:eastAsia="en-AU"/>
        </w:rPr>
      </w:pPr>
      <w:r w:rsidRPr="00165B7C">
        <w:rPr>
          <w:rFonts w:eastAsia="Times New Roman" w:cs="Times New Roman"/>
          <w:lang w:eastAsia="en-AU"/>
        </w:rPr>
        <w:t>To use an inkpad and take fingerprints to learn how to identify and classify the three types of fingerprints. (Before you begin you will need to look at the Fingerprints PowerPoint.)</w:t>
      </w:r>
    </w:p>
    <w:p w:rsidR="00165B7C" w:rsidRDefault="00165B7C" w:rsidP="00165B7C">
      <w:pPr>
        <w:spacing w:after="0" w:line="240" w:lineRule="auto"/>
        <w:rPr>
          <w:rFonts w:eastAsia="Times New Roman" w:cs="Times New Roman"/>
          <w:lang w:eastAsia="en-AU"/>
        </w:rPr>
      </w:pPr>
    </w:p>
    <w:p w:rsidR="00165B7C" w:rsidRPr="00165B7C" w:rsidRDefault="00165B7C" w:rsidP="00165B7C">
      <w:pPr>
        <w:spacing w:after="0" w:line="240" w:lineRule="auto"/>
        <w:rPr>
          <w:rFonts w:eastAsia="Times New Roman" w:cs="Times New Roman"/>
          <w:lang w:eastAsia="en-AU"/>
        </w:rPr>
      </w:pPr>
      <w:r w:rsidRPr="00165B7C">
        <w:rPr>
          <w:rFonts w:eastAsia="Times New Roman" w:cs="Times New Roman"/>
          <w:b/>
          <w:lang w:eastAsia="en-AU"/>
        </w:rPr>
        <w:t>Materials</w:t>
      </w:r>
      <w:r w:rsidRPr="00165B7C">
        <w:rPr>
          <w:rFonts w:eastAsia="Times New Roman" w:cs="Times New Roman"/>
          <w:lang w:eastAsia="en-AU"/>
        </w:rPr>
        <w:t>:</w:t>
      </w:r>
    </w:p>
    <w:p w:rsidR="00165B7C" w:rsidRPr="00165B7C" w:rsidRDefault="00165B7C" w:rsidP="00165B7C">
      <w:pPr>
        <w:spacing w:after="0" w:line="240" w:lineRule="auto"/>
        <w:rPr>
          <w:rFonts w:eastAsia="Times New Roman" w:cs="Times New Roman"/>
          <w:lang w:eastAsia="en-AU"/>
        </w:rPr>
      </w:pPr>
      <w:r w:rsidRPr="00165B7C">
        <w:rPr>
          <w:rFonts w:eastAsia="Times New Roman" w:cs="Times New Roman"/>
          <w:lang w:eastAsia="en-AU"/>
        </w:rPr>
        <w:t>Inkpad</w:t>
      </w:r>
      <w:r w:rsidRPr="00165B7C">
        <w:rPr>
          <w:rFonts w:eastAsia="Times New Roman" w:cs="Times New Roman"/>
          <w:lang w:eastAsia="en-AU"/>
        </w:rPr>
        <w:tab/>
      </w:r>
      <w:r>
        <w:rPr>
          <w:rFonts w:eastAsia="Times New Roman" w:cs="Times New Roman"/>
          <w:lang w:eastAsia="en-AU"/>
        </w:rPr>
        <w:t>and worksheet provided</w:t>
      </w:r>
    </w:p>
    <w:p w:rsidR="00165B7C" w:rsidRPr="00165B7C" w:rsidRDefault="00165B7C" w:rsidP="00165B7C">
      <w:pPr>
        <w:spacing w:after="0" w:line="240" w:lineRule="auto"/>
        <w:rPr>
          <w:rFonts w:eastAsia="Times New Roman" w:cs="Times New Roman"/>
          <w:lang w:eastAsia="en-AU"/>
        </w:rPr>
      </w:pPr>
      <w:r>
        <w:rPr>
          <w:rFonts w:eastAsia="Times New Roman" w:cs="Times New Roman"/>
          <w:noProof/>
        </w:rPr>
        <w:drawing>
          <wp:anchor distT="0" distB="0" distL="114300" distR="114300" simplePos="0" relativeHeight="251676672" behindDoc="1" locked="0" layoutInCell="1" allowOverlap="1" wp14:anchorId="74C4BCED" wp14:editId="3A90C489">
            <wp:simplePos x="0" y="0"/>
            <wp:positionH relativeFrom="column">
              <wp:posOffset>-215900</wp:posOffset>
            </wp:positionH>
            <wp:positionV relativeFrom="paragraph">
              <wp:posOffset>145415</wp:posOffset>
            </wp:positionV>
            <wp:extent cx="817245" cy="804545"/>
            <wp:effectExtent l="0" t="0" r="1905" b="0"/>
            <wp:wrapTight wrapText="bothSides">
              <wp:wrapPolygon edited="0">
                <wp:start x="0" y="0"/>
                <wp:lineTo x="0" y="20969"/>
                <wp:lineTo x="21147" y="20969"/>
                <wp:lineTo x="21147"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7245" cy="804545"/>
                    </a:xfrm>
                    <a:prstGeom prst="rect">
                      <a:avLst/>
                    </a:prstGeom>
                    <a:noFill/>
                  </pic:spPr>
                </pic:pic>
              </a:graphicData>
            </a:graphic>
            <wp14:sizeRelH relativeFrom="page">
              <wp14:pctWidth>0</wp14:pctWidth>
            </wp14:sizeRelH>
            <wp14:sizeRelV relativeFrom="page">
              <wp14:pctHeight>0</wp14:pctHeight>
            </wp14:sizeRelV>
          </wp:anchor>
        </w:drawing>
      </w:r>
      <w:r w:rsidRPr="00165B7C">
        <w:rPr>
          <w:rFonts w:eastAsia="Times New Roman" w:cs="Times New Roman"/>
          <w:lang w:eastAsia="en-AU"/>
        </w:rPr>
        <w:tab/>
      </w:r>
    </w:p>
    <w:p w:rsidR="00165B7C" w:rsidRPr="00165B7C" w:rsidRDefault="00165B7C" w:rsidP="00165B7C">
      <w:pPr>
        <w:spacing w:after="0" w:line="240" w:lineRule="auto"/>
        <w:rPr>
          <w:rFonts w:eastAsia="Times New Roman" w:cs="Times New Roman"/>
          <w:lang w:eastAsia="en-AU"/>
        </w:rPr>
      </w:pPr>
      <w:r w:rsidRPr="00165B7C">
        <w:rPr>
          <w:rFonts w:eastAsia="Times New Roman" w:cs="Times New Roman"/>
          <w:b/>
          <w:lang w:eastAsia="en-AU"/>
        </w:rPr>
        <w:t>Method</w:t>
      </w:r>
      <w:r w:rsidRPr="00165B7C">
        <w:rPr>
          <w:rFonts w:eastAsia="Times New Roman" w:cs="Times New Roman"/>
          <w:lang w:eastAsia="en-AU"/>
        </w:rPr>
        <w:t>:</w:t>
      </w:r>
    </w:p>
    <w:p w:rsidR="00165B7C" w:rsidRPr="00165B7C" w:rsidRDefault="00165B7C" w:rsidP="00165B7C">
      <w:pPr>
        <w:spacing w:after="0" w:line="240" w:lineRule="auto"/>
        <w:rPr>
          <w:rFonts w:eastAsia="Times New Roman" w:cs="Times New Roman"/>
          <w:lang w:eastAsia="en-AU"/>
        </w:rPr>
      </w:pPr>
      <w:r w:rsidRPr="00165B7C">
        <w:rPr>
          <w:rFonts w:eastAsia="Times New Roman" w:cs="Times New Roman"/>
          <w:lang w:eastAsia="en-AU"/>
        </w:rPr>
        <w:t xml:space="preserve">Firmly grasp your partner’s right hand and roll a finger from left to right over the inkpad. </w:t>
      </w:r>
    </w:p>
    <w:p w:rsidR="00165B7C" w:rsidRDefault="00165B7C" w:rsidP="00165B7C">
      <w:pPr>
        <w:spacing w:after="0" w:line="240" w:lineRule="auto"/>
        <w:rPr>
          <w:rFonts w:eastAsia="Times New Roman" w:cs="Times New Roman"/>
          <w:lang w:eastAsia="en-AU"/>
        </w:rPr>
      </w:pPr>
      <w:r w:rsidRPr="00165B7C">
        <w:rPr>
          <w:rFonts w:eastAsia="Times New Roman" w:cs="Times New Roman"/>
          <w:lang w:eastAsia="en-AU"/>
        </w:rPr>
        <w:t>While still holding the person's hand and finger, transfer the print to the chart by placing the left side of the finger on the chart, rolling the finger to the right, and then lifting the finger STRAIGHT up to avoid smearing the print.  Repeat with all fingers of both left hands.</w:t>
      </w:r>
    </w:p>
    <w:p w:rsidR="00E8171D" w:rsidRPr="00165B7C" w:rsidRDefault="00E8171D" w:rsidP="00165B7C">
      <w:pPr>
        <w:spacing w:after="0" w:line="240" w:lineRule="auto"/>
        <w:rPr>
          <w:ins w:id="1" w:author="DE&amp;T User" w:date="2006-09-27T12:58:00Z"/>
          <w:rFonts w:eastAsia="Times New Roman" w:cs="Times New Roman"/>
          <w:lang w:eastAsia="en-AU"/>
        </w:rPr>
      </w:pPr>
    </w:p>
    <w:p w:rsidR="00E8171D" w:rsidRPr="00E8171D" w:rsidRDefault="00E8171D" w:rsidP="00E8171D">
      <w:pPr>
        <w:rPr>
          <w:rFonts w:eastAsia="Times New Roman" w:cs="Times New Roman"/>
          <w:b/>
          <w:lang w:eastAsia="en-AU"/>
        </w:rPr>
      </w:pPr>
      <w:r w:rsidRPr="00E8171D">
        <w:rPr>
          <w:rFonts w:eastAsia="Times New Roman" w:cs="Times New Roman"/>
          <w:b/>
          <w:lang w:eastAsia="en-AU"/>
        </w:rPr>
        <w:t>Discussion &amp; Conclusion:</w:t>
      </w:r>
    </w:p>
    <w:p w:rsidR="00E8171D" w:rsidRPr="00E8171D" w:rsidRDefault="00E8171D" w:rsidP="00E8171D">
      <w:pPr>
        <w:rPr>
          <w:rFonts w:eastAsia="Times New Roman" w:cs="Times New Roman"/>
          <w:lang w:eastAsia="en-AU"/>
        </w:rPr>
      </w:pPr>
      <w:r w:rsidRPr="00E8171D">
        <w:rPr>
          <w:rFonts w:eastAsia="Times New Roman" w:cs="Times New Roman"/>
          <w:lang w:eastAsia="en-AU"/>
        </w:rPr>
        <w:t xml:space="preserve">1. How do your fingerprints fit with the statistics on fingerprint types? i.e. Arches 10%, Whorls 30%, Loops 60%? </w:t>
      </w:r>
    </w:p>
    <w:p w:rsidR="00E8171D" w:rsidRPr="00E8171D" w:rsidRDefault="00E8171D" w:rsidP="00E8171D">
      <w:pPr>
        <w:rPr>
          <w:rFonts w:eastAsia="Times New Roman" w:cs="Times New Roman"/>
          <w:lang w:eastAsia="en-AU"/>
        </w:rPr>
      </w:pPr>
    </w:p>
    <w:p w:rsidR="005B60FC" w:rsidRDefault="00E8171D" w:rsidP="00165B7C">
      <w:pPr>
        <w:rPr>
          <w:rFonts w:eastAsia="Times New Roman" w:cs="Times New Roman"/>
          <w:lang w:eastAsia="en-AU"/>
        </w:rPr>
      </w:pPr>
      <w:r w:rsidRPr="00E8171D">
        <w:rPr>
          <w:rFonts w:eastAsia="Times New Roman" w:cs="Times New Roman"/>
          <w:lang w:eastAsia="en-AU"/>
        </w:rPr>
        <w:t>2. Can you identify a delta in one of your prints? Label it. Do you have any mixed prints?</w:t>
      </w:r>
    </w:p>
    <w:p w:rsidR="005B60FC" w:rsidRDefault="005B60FC" w:rsidP="00165B7C">
      <w:pPr>
        <w:rPr>
          <w:rFonts w:eastAsia="Times New Roman" w:cs="Times New Roman"/>
          <w:lang w:eastAsia="en-AU"/>
        </w:rPr>
      </w:pPr>
    </w:p>
    <w:p w:rsidR="00E8171D" w:rsidRPr="005B60FC" w:rsidRDefault="005B60FC" w:rsidP="00165B7C">
      <w:pPr>
        <w:rPr>
          <w:rFonts w:eastAsia="Times New Roman" w:cs="Times New Roman"/>
          <w:lang w:eastAsia="en-AU"/>
        </w:rPr>
      </w:pPr>
      <w:r>
        <w:rPr>
          <w:rFonts w:eastAsia="Times New Roman" w:cs="Times New Roman"/>
          <w:b/>
          <w:i/>
          <w:noProof/>
        </w:rPr>
        <w:drawing>
          <wp:anchor distT="0" distB="0" distL="114300" distR="114300" simplePos="0" relativeHeight="251700224" behindDoc="1" locked="0" layoutInCell="1" allowOverlap="1" wp14:anchorId="10AD8E4A" wp14:editId="6D385F4F">
            <wp:simplePos x="0" y="0"/>
            <wp:positionH relativeFrom="column">
              <wp:posOffset>-4445</wp:posOffset>
            </wp:positionH>
            <wp:positionV relativeFrom="paragraph">
              <wp:posOffset>225425</wp:posOffset>
            </wp:positionV>
            <wp:extent cx="817245" cy="804545"/>
            <wp:effectExtent l="0" t="0" r="1905" b="0"/>
            <wp:wrapTight wrapText="bothSides">
              <wp:wrapPolygon edited="0">
                <wp:start x="0" y="0"/>
                <wp:lineTo x="0" y="20969"/>
                <wp:lineTo x="21147" y="20969"/>
                <wp:lineTo x="21147" y="0"/>
                <wp:lineTo x="0" y="0"/>
              </wp:wrapPolygon>
            </wp:wrapTight>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7245" cy="804545"/>
                    </a:xfrm>
                    <a:prstGeom prst="rect">
                      <a:avLst/>
                    </a:prstGeom>
                    <a:noFill/>
                  </pic:spPr>
                </pic:pic>
              </a:graphicData>
            </a:graphic>
            <wp14:sizeRelH relativeFrom="page">
              <wp14:pctWidth>0</wp14:pctWidth>
            </wp14:sizeRelH>
            <wp14:sizeRelV relativeFrom="page">
              <wp14:pctHeight>0</wp14:pctHeight>
            </wp14:sizeRelV>
          </wp:anchor>
        </w:drawing>
      </w:r>
    </w:p>
    <w:p w:rsidR="00165B7C" w:rsidRDefault="002C4D74" w:rsidP="00165B7C">
      <w:pPr>
        <w:rPr>
          <w:rFonts w:eastAsia="Times New Roman" w:cs="Times New Roman"/>
          <w:lang w:eastAsia="en-AU"/>
        </w:rPr>
      </w:pPr>
      <w:r>
        <w:rPr>
          <w:rFonts w:eastAsia="Times New Roman" w:cs="Times New Roman"/>
          <w:noProof/>
        </w:rPr>
        <w:drawing>
          <wp:anchor distT="0" distB="0" distL="114300" distR="114300" simplePos="0" relativeHeight="251699200" behindDoc="1" locked="0" layoutInCell="1" allowOverlap="1" wp14:anchorId="493F604D" wp14:editId="1F5E49BC">
            <wp:simplePos x="0" y="0"/>
            <wp:positionH relativeFrom="column">
              <wp:posOffset>5528945</wp:posOffset>
            </wp:positionH>
            <wp:positionV relativeFrom="paragraph">
              <wp:posOffset>300990</wp:posOffset>
            </wp:positionV>
            <wp:extent cx="920750" cy="1188720"/>
            <wp:effectExtent l="0" t="0" r="0" b="0"/>
            <wp:wrapTight wrapText="bothSides">
              <wp:wrapPolygon edited="0">
                <wp:start x="0" y="0"/>
                <wp:lineTo x="0" y="21115"/>
                <wp:lineTo x="21004" y="21115"/>
                <wp:lineTo x="21004" y="0"/>
                <wp:lineTo x="0" y="0"/>
              </wp:wrapPolygon>
            </wp:wrapTight>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20750" cy="1188720"/>
                    </a:xfrm>
                    <a:prstGeom prst="rect">
                      <a:avLst/>
                    </a:prstGeom>
                    <a:noFill/>
                  </pic:spPr>
                </pic:pic>
              </a:graphicData>
            </a:graphic>
            <wp14:sizeRelH relativeFrom="page">
              <wp14:pctWidth>0</wp14:pctWidth>
            </wp14:sizeRelH>
            <wp14:sizeRelV relativeFrom="page">
              <wp14:pctHeight>0</wp14:pctHeight>
            </wp14:sizeRelV>
          </wp:anchor>
        </w:drawing>
      </w:r>
      <w:r w:rsidR="00342CFD" w:rsidRPr="00E8171D">
        <w:rPr>
          <w:rFonts w:eastAsia="Times New Roman" w:cs="Times New Roman"/>
          <w:b/>
          <w:i/>
          <w:lang w:eastAsia="en-AU"/>
        </w:rPr>
        <w:t>Fingerprint research</w:t>
      </w:r>
      <w:r w:rsidR="00342CFD">
        <w:rPr>
          <w:rFonts w:eastAsia="Times New Roman" w:cs="Times New Roman"/>
          <w:lang w:eastAsia="en-AU"/>
        </w:rPr>
        <w:t xml:space="preserve"> (once you have collected your prints</w:t>
      </w:r>
      <w:r w:rsidR="00E8171D">
        <w:rPr>
          <w:rFonts w:eastAsia="Times New Roman" w:cs="Times New Roman"/>
          <w:lang w:eastAsia="en-AU"/>
        </w:rPr>
        <w:t>, choose 5 questions from the list– and answer them)</w:t>
      </w:r>
    </w:p>
    <w:p w:rsidR="005B60FC" w:rsidRPr="00342CFD" w:rsidRDefault="005B60FC" w:rsidP="00165B7C">
      <w:pPr>
        <w:rPr>
          <w:rFonts w:eastAsia="Times New Roman" w:cs="Times New Roman"/>
          <w:lang w:eastAsia="en-AU"/>
        </w:rPr>
      </w:pPr>
    </w:p>
    <w:p w:rsidR="00E8171D" w:rsidRPr="00E8171D" w:rsidRDefault="00E8171D" w:rsidP="00E8171D">
      <w:pPr>
        <w:pStyle w:val="ListParagraph"/>
        <w:numPr>
          <w:ilvl w:val="0"/>
          <w:numId w:val="2"/>
        </w:numPr>
        <w:rPr>
          <w:rFonts w:eastAsia="Times New Roman" w:cs="Times New Roman"/>
          <w:lang w:eastAsia="en-AU"/>
        </w:rPr>
      </w:pPr>
      <w:r w:rsidRPr="00E8171D">
        <w:rPr>
          <w:rFonts w:eastAsia="Times New Roman" w:cs="Times New Roman"/>
          <w:lang w:eastAsia="en-AU"/>
        </w:rPr>
        <w:t xml:space="preserve">What is the name given to the study of fingerprints? </w:t>
      </w:r>
    </w:p>
    <w:p w:rsidR="00E8171D" w:rsidRDefault="00E8171D" w:rsidP="00E8171D">
      <w:pPr>
        <w:pStyle w:val="ListParagraph"/>
        <w:numPr>
          <w:ilvl w:val="0"/>
          <w:numId w:val="2"/>
        </w:numPr>
        <w:rPr>
          <w:rFonts w:eastAsia="Times New Roman" w:cs="Times New Roman"/>
          <w:lang w:eastAsia="en-AU"/>
        </w:rPr>
      </w:pPr>
      <w:r w:rsidRPr="00E8171D">
        <w:rPr>
          <w:rFonts w:eastAsia="Times New Roman" w:cs="Times New Roman"/>
          <w:lang w:eastAsia="en-AU"/>
        </w:rPr>
        <w:t xml:space="preserve">What is the function of the ridges on our fingers which create fingerprints? </w:t>
      </w:r>
    </w:p>
    <w:p w:rsidR="00E8171D" w:rsidRDefault="00E8171D" w:rsidP="00E8171D">
      <w:pPr>
        <w:pStyle w:val="ListParagraph"/>
        <w:numPr>
          <w:ilvl w:val="0"/>
          <w:numId w:val="2"/>
        </w:numPr>
        <w:rPr>
          <w:rFonts w:eastAsia="Times New Roman" w:cs="Times New Roman"/>
          <w:lang w:eastAsia="en-AU"/>
        </w:rPr>
      </w:pPr>
      <w:r w:rsidRPr="00E8171D">
        <w:rPr>
          <w:rFonts w:eastAsia="Times New Roman" w:cs="Times New Roman"/>
          <w:lang w:eastAsia="en-AU"/>
        </w:rPr>
        <w:t xml:space="preserve">What causes fingerprints to be left behind when we touch things? </w:t>
      </w:r>
    </w:p>
    <w:p w:rsidR="00E8171D" w:rsidRDefault="00E8171D" w:rsidP="00E8171D">
      <w:pPr>
        <w:pStyle w:val="ListParagraph"/>
        <w:numPr>
          <w:ilvl w:val="0"/>
          <w:numId w:val="2"/>
        </w:numPr>
        <w:rPr>
          <w:rFonts w:eastAsia="Times New Roman" w:cs="Times New Roman"/>
          <w:lang w:eastAsia="en-AU"/>
        </w:rPr>
      </w:pPr>
      <w:r w:rsidRPr="00E8171D">
        <w:rPr>
          <w:rFonts w:eastAsia="Times New Roman" w:cs="Times New Roman"/>
          <w:lang w:eastAsia="en-AU"/>
        </w:rPr>
        <w:t xml:space="preserve">Which of the following is NOT one of the three basic types of fingerprint patterns? </w:t>
      </w:r>
    </w:p>
    <w:p w:rsidR="00E8171D" w:rsidRDefault="00E8171D" w:rsidP="00E8171D">
      <w:pPr>
        <w:pStyle w:val="ListParagraph"/>
        <w:numPr>
          <w:ilvl w:val="0"/>
          <w:numId w:val="2"/>
        </w:numPr>
        <w:rPr>
          <w:rFonts w:eastAsia="Times New Roman" w:cs="Times New Roman"/>
          <w:lang w:eastAsia="en-AU"/>
        </w:rPr>
      </w:pPr>
      <w:r w:rsidRPr="00E8171D">
        <w:rPr>
          <w:rFonts w:eastAsia="Times New Roman" w:cs="Times New Roman"/>
          <w:lang w:eastAsia="en-AU"/>
        </w:rPr>
        <w:t xml:space="preserve">At what age do human beings acquire fingerprints? </w:t>
      </w:r>
    </w:p>
    <w:p w:rsidR="00E8171D" w:rsidRDefault="00E8171D" w:rsidP="00E8171D">
      <w:pPr>
        <w:pStyle w:val="ListParagraph"/>
        <w:numPr>
          <w:ilvl w:val="0"/>
          <w:numId w:val="2"/>
        </w:numPr>
        <w:rPr>
          <w:rFonts w:eastAsia="Times New Roman" w:cs="Times New Roman"/>
          <w:lang w:eastAsia="en-AU"/>
        </w:rPr>
      </w:pPr>
      <w:r w:rsidRPr="00E8171D">
        <w:rPr>
          <w:rFonts w:eastAsia="Times New Roman" w:cs="Times New Roman"/>
          <w:lang w:eastAsia="en-AU"/>
        </w:rPr>
        <w:t xml:space="preserve">Which of the following statements about fingerprints is NOT true? </w:t>
      </w:r>
    </w:p>
    <w:p w:rsidR="00E8171D" w:rsidRDefault="00E8171D" w:rsidP="00E8171D">
      <w:pPr>
        <w:pStyle w:val="ListParagraph"/>
        <w:numPr>
          <w:ilvl w:val="0"/>
          <w:numId w:val="2"/>
        </w:numPr>
        <w:rPr>
          <w:rFonts w:eastAsia="Times New Roman" w:cs="Times New Roman"/>
          <w:lang w:eastAsia="en-AU"/>
        </w:rPr>
      </w:pPr>
      <w:r w:rsidRPr="00E8171D">
        <w:rPr>
          <w:rFonts w:eastAsia="Times New Roman" w:cs="Times New Roman"/>
          <w:lang w:eastAsia="en-AU"/>
        </w:rPr>
        <w:t xml:space="preserve">Which animal is said to have fingerprints virtually indistinguishable from those of human beings? </w:t>
      </w:r>
    </w:p>
    <w:p w:rsidR="00E8171D" w:rsidRDefault="00E8171D" w:rsidP="00E8171D">
      <w:pPr>
        <w:pStyle w:val="ListParagraph"/>
        <w:numPr>
          <w:ilvl w:val="0"/>
          <w:numId w:val="2"/>
        </w:numPr>
        <w:rPr>
          <w:rFonts w:eastAsia="Times New Roman" w:cs="Times New Roman"/>
          <w:lang w:eastAsia="en-AU"/>
        </w:rPr>
      </w:pPr>
      <w:r w:rsidRPr="00E8171D">
        <w:rPr>
          <w:rFonts w:eastAsia="Times New Roman" w:cs="Times New Roman"/>
          <w:lang w:eastAsia="en-AU"/>
        </w:rPr>
        <w:t xml:space="preserve">Why is it usually impossible to obtain fingerprints from textiles such as fabric, clothing and carpet? </w:t>
      </w:r>
    </w:p>
    <w:p w:rsidR="00E8171D" w:rsidRDefault="00E8171D" w:rsidP="00E8171D">
      <w:pPr>
        <w:pStyle w:val="ListParagraph"/>
        <w:numPr>
          <w:ilvl w:val="0"/>
          <w:numId w:val="2"/>
        </w:numPr>
        <w:rPr>
          <w:rFonts w:eastAsia="Times New Roman" w:cs="Times New Roman"/>
          <w:lang w:eastAsia="en-AU"/>
        </w:rPr>
      </w:pPr>
      <w:r w:rsidRPr="00E8171D">
        <w:rPr>
          <w:rFonts w:eastAsia="Times New Roman" w:cs="Times New Roman"/>
          <w:lang w:eastAsia="en-AU"/>
        </w:rPr>
        <w:t xml:space="preserve">Who is generally recognised as being the first person to use fingerprints as a means of identification? </w:t>
      </w:r>
    </w:p>
    <w:p w:rsidR="00E8171D" w:rsidRPr="00E8171D" w:rsidRDefault="00E8171D" w:rsidP="00E8171D">
      <w:pPr>
        <w:pStyle w:val="ListParagraph"/>
        <w:numPr>
          <w:ilvl w:val="0"/>
          <w:numId w:val="2"/>
        </w:numPr>
        <w:rPr>
          <w:rFonts w:eastAsia="Times New Roman" w:cs="Times New Roman"/>
          <w:lang w:eastAsia="en-AU"/>
        </w:rPr>
      </w:pPr>
      <w:r w:rsidRPr="00E8171D">
        <w:rPr>
          <w:rFonts w:eastAsia="Times New Roman" w:cs="Times New Roman"/>
          <w:lang w:eastAsia="en-AU"/>
        </w:rPr>
        <w:t xml:space="preserve">What is the minimum number of matching points required to identify an unknown latent print? </w:t>
      </w:r>
    </w:p>
    <w:p w:rsidR="00E8171D" w:rsidRPr="00E8171D" w:rsidRDefault="00E8171D" w:rsidP="00E8171D">
      <w:pPr>
        <w:rPr>
          <w:rFonts w:eastAsia="Times New Roman" w:cs="Times New Roman"/>
          <w:lang w:eastAsia="en-AU"/>
        </w:rPr>
      </w:pPr>
    </w:p>
    <w:p w:rsidR="00EB2C3C" w:rsidRDefault="00165B7C" w:rsidP="00E8171D">
      <w:pPr>
        <w:rPr>
          <w:rFonts w:ascii="Verdana" w:eastAsia="Times New Roman" w:hAnsi="Verdana" w:cs="Times New Roman"/>
          <w:color w:val="666666"/>
          <w:sz w:val="24"/>
          <w:szCs w:val="17"/>
          <w:lang w:eastAsia="en-AU"/>
        </w:rPr>
      </w:pPr>
      <w:r w:rsidRPr="00165B7C">
        <w:rPr>
          <w:rFonts w:ascii="Verdana" w:eastAsia="Times New Roman" w:hAnsi="Verdana" w:cs="Times New Roman"/>
          <w:color w:val="666666"/>
          <w:sz w:val="24"/>
          <w:szCs w:val="17"/>
          <w:lang w:eastAsia="en-AU"/>
        </w:rPr>
        <w:br w:type="column"/>
      </w: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rFonts w:ascii="Verdana" w:eastAsia="Times New Roman" w:hAnsi="Verdana" w:cs="Times New Roman"/>
          <w:color w:val="666666"/>
          <w:sz w:val="24"/>
          <w:szCs w:val="17"/>
          <w:lang w:eastAsia="en-AU"/>
        </w:rPr>
      </w:pPr>
    </w:p>
    <w:p w:rsidR="009C2BA6" w:rsidRDefault="009C2BA6" w:rsidP="00E8171D">
      <w:pPr>
        <w:rPr>
          <w:noProof/>
        </w:rPr>
      </w:pPr>
    </w:p>
    <w:p w:rsidR="009C2BA6" w:rsidRDefault="009C2BA6" w:rsidP="00E8171D">
      <w:pPr>
        <w:rPr>
          <w:noProof/>
        </w:rPr>
      </w:pPr>
    </w:p>
    <w:p w:rsidR="009C2BA6" w:rsidRDefault="009C2BA6" w:rsidP="00E8171D">
      <w:pPr>
        <w:rPr>
          <w:noProof/>
        </w:rPr>
      </w:pPr>
    </w:p>
    <w:p w:rsidR="009C2BA6" w:rsidRDefault="009C2BA6" w:rsidP="00E8171D">
      <w:pPr>
        <w:rPr>
          <w:rFonts w:ascii="Verdana" w:eastAsia="Times New Roman" w:hAnsi="Verdana" w:cs="Times New Roman"/>
          <w:color w:val="666666"/>
          <w:sz w:val="24"/>
          <w:szCs w:val="17"/>
          <w:lang w:eastAsia="en-AU"/>
        </w:rPr>
      </w:pPr>
    </w:p>
    <w:p w:rsidR="009F5C57" w:rsidRDefault="009F5C57" w:rsidP="00165B7C">
      <w:pPr>
        <w:rPr>
          <w:rFonts w:ascii="Verdana" w:eastAsia="Times New Roman" w:hAnsi="Verdana" w:cs="Times New Roman"/>
          <w:color w:val="666666"/>
          <w:sz w:val="24"/>
          <w:szCs w:val="17"/>
          <w:lang w:eastAsia="en-AU"/>
        </w:rPr>
      </w:pPr>
    </w:p>
    <w:p w:rsidR="009F5C57" w:rsidRDefault="009F5C57" w:rsidP="00165B7C"/>
    <w:p w:rsidR="00990507" w:rsidRPr="00990507" w:rsidRDefault="00990507" w:rsidP="00990507">
      <w:pPr>
        <w:spacing w:after="0" w:line="240" w:lineRule="auto"/>
        <w:jc w:val="center"/>
        <w:rPr>
          <w:rFonts w:eastAsia="Times New Roman" w:cs="Times New Roman"/>
          <w:b/>
          <w:i/>
          <w:sz w:val="28"/>
          <w:szCs w:val="28"/>
          <w:lang w:eastAsia="en-AU"/>
        </w:rPr>
      </w:pPr>
      <w:r w:rsidRPr="00990507">
        <w:rPr>
          <w:rFonts w:eastAsia="Times New Roman" w:cs="Arial"/>
          <w:b/>
          <w:bCs/>
          <w:i/>
          <w:sz w:val="28"/>
          <w:szCs w:val="28"/>
          <w:lang w:eastAsia="en-AU"/>
        </w:rPr>
        <w:lastRenderedPageBreak/>
        <w:t>THE FEET CAN MEASURE THE HEIGHT</w:t>
      </w:r>
    </w:p>
    <w:p w:rsidR="00990507" w:rsidRPr="00990507" w:rsidRDefault="00990507" w:rsidP="00990507">
      <w:pPr>
        <w:spacing w:after="0" w:line="240" w:lineRule="auto"/>
        <w:rPr>
          <w:rFonts w:eastAsia="Times New Roman" w:cs="Times New Roman"/>
          <w:color w:val="5B3D23"/>
          <w:lang w:eastAsia="en-AU"/>
        </w:rPr>
      </w:pPr>
      <w:r w:rsidRPr="00990507">
        <w:rPr>
          <w:rFonts w:eastAsia="Times New Roman" w:cs="Times New Roman"/>
          <w:noProof/>
        </w:rPr>
        <w:drawing>
          <wp:anchor distT="0" distB="0" distL="114300" distR="114300" simplePos="0" relativeHeight="251680768" behindDoc="0" locked="0" layoutInCell="1" allowOverlap="1" wp14:anchorId="753DCB39" wp14:editId="5EAA4EC7">
            <wp:simplePos x="0" y="0"/>
            <wp:positionH relativeFrom="column">
              <wp:posOffset>4773295</wp:posOffset>
            </wp:positionH>
            <wp:positionV relativeFrom="paragraph">
              <wp:posOffset>-179705</wp:posOffset>
            </wp:positionV>
            <wp:extent cx="1282700" cy="330200"/>
            <wp:effectExtent l="0" t="0" r="0"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82700" cy="33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0507">
        <w:rPr>
          <w:rFonts w:eastAsia="Times New Roman" w:cs="Times New Roman"/>
          <w:noProof/>
        </w:rPr>
        <w:drawing>
          <wp:anchor distT="0" distB="0" distL="114300" distR="114300" simplePos="0" relativeHeight="251681792" behindDoc="1" locked="0" layoutInCell="1" allowOverlap="1" wp14:anchorId="469D18E9" wp14:editId="13D17CB6">
            <wp:simplePos x="0" y="0"/>
            <wp:positionH relativeFrom="column">
              <wp:posOffset>-118745</wp:posOffset>
            </wp:positionH>
            <wp:positionV relativeFrom="paragraph">
              <wp:posOffset>-154305</wp:posOffset>
            </wp:positionV>
            <wp:extent cx="1282700" cy="330200"/>
            <wp:effectExtent l="0" t="0" r="0" b="0"/>
            <wp:wrapSquare wrapText="bothSides"/>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82700" cy="330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0507" w:rsidRPr="00990507" w:rsidRDefault="00990507" w:rsidP="00990507">
      <w:pPr>
        <w:spacing w:after="0" w:line="240" w:lineRule="auto"/>
        <w:rPr>
          <w:rFonts w:eastAsia="Times New Roman" w:cs="Times New Roman"/>
          <w:color w:val="5B3D23"/>
          <w:lang w:eastAsia="en-AU"/>
        </w:rPr>
      </w:pPr>
    </w:p>
    <w:p w:rsidR="00990507" w:rsidRPr="00990507" w:rsidRDefault="00990507" w:rsidP="00990507">
      <w:pPr>
        <w:spacing w:after="0" w:line="240" w:lineRule="auto"/>
        <w:rPr>
          <w:rFonts w:eastAsia="Times New Roman" w:cs="Arial"/>
          <w:lang w:eastAsia="en-AU"/>
        </w:rPr>
      </w:pPr>
    </w:p>
    <w:p w:rsidR="00990507" w:rsidRPr="00990507" w:rsidRDefault="00990507" w:rsidP="00990507">
      <w:pPr>
        <w:spacing w:after="0" w:line="240" w:lineRule="auto"/>
        <w:rPr>
          <w:rFonts w:eastAsia="Times New Roman" w:cs="Times New Roman"/>
          <w:lang w:eastAsia="en-AU"/>
        </w:rPr>
      </w:pPr>
      <w:r w:rsidRPr="00990507">
        <w:rPr>
          <w:rFonts w:eastAsia="Times New Roman" w:cs="Arial"/>
          <w:lang w:eastAsia="en-AU"/>
        </w:rPr>
        <w:t>The bones of the feet can give an estimate to a person’s height.</w:t>
      </w:r>
      <w:r w:rsidRPr="00990507">
        <w:rPr>
          <w:rFonts w:eastAsia="Times New Roman" w:cs="Times New Roman"/>
          <w:lang w:eastAsia="en-AU"/>
        </w:rPr>
        <w:t xml:space="preserve"> </w:t>
      </w:r>
      <w:r w:rsidRPr="00990507">
        <w:rPr>
          <w:rFonts w:eastAsia="Times New Roman" w:cs="Arial"/>
          <w:lang w:eastAsia="en-AU"/>
        </w:rPr>
        <w:t>List the individuals’ name, height, and foot length.</w:t>
      </w:r>
      <w:r w:rsidRPr="00990507">
        <w:rPr>
          <w:rFonts w:eastAsia="Times New Roman" w:cs="Times New Roman"/>
          <w:lang w:eastAsia="en-AU"/>
        </w:rPr>
        <w:t xml:space="preserve"> </w:t>
      </w:r>
      <w:r w:rsidRPr="00990507">
        <w:rPr>
          <w:rFonts w:eastAsia="Times New Roman" w:cs="Arial"/>
          <w:lang w:eastAsia="en-AU"/>
        </w:rPr>
        <w:t>Have some adults remove their shoes and measure their height.</w:t>
      </w:r>
      <w:r w:rsidRPr="00990507">
        <w:rPr>
          <w:rFonts w:eastAsia="Times New Roman" w:cs="Times New Roman"/>
          <w:lang w:eastAsia="en-AU"/>
        </w:rPr>
        <w:t xml:space="preserve"> </w:t>
      </w:r>
      <w:r w:rsidRPr="00990507">
        <w:rPr>
          <w:rFonts w:eastAsia="Times New Roman" w:cs="Arial"/>
          <w:lang w:eastAsia="en-AU"/>
        </w:rPr>
        <w:t xml:space="preserve">Measure the length of the adult's </w:t>
      </w:r>
      <w:r w:rsidRPr="00990507">
        <w:rPr>
          <w:rFonts w:eastAsia="Times New Roman" w:cs="Arial"/>
          <w:b/>
          <w:lang w:eastAsia="en-AU"/>
        </w:rPr>
        <w:t>left</w:t>
      </w:r>
      <w:r w:rsidRPr="00990507">
        <w:rPr>
          <w:rFonts w:eastAsia="Times New Roman" w:cs="Arial"/>
          <w:lang w:eastAsia="en-AU"/>
        </w:rPr>
        <w:t xml:space="preserve"> foot and complete the table below:</w:t>
      </w:r>
    </w:p>
    <w:p w:rsidR="00990507" w:rsidRPr="00990507" w:rsidRDefault="00990507" w:rsidP="00990507">
      <w:pPr>
        <w:spacing w:after="0" w:line="240" w:lineRule="auto"/>
        <w:rPr>
          <w:rFonts w:eastAsia="Times New Roman" w:cs="Times New Roman"/>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7"/>
        <w:gridCol w:w="2076"/>
        <w:gridCol w:w="2079"/>
        <w:gridCol w:w="1804"/>
        <w:gridCol w:w="2322"/>
      </w:tblGrid>
      <w:tr w:rsidR="00990507" w:rsidRPr="00990507" w:rsidTr="00FE1525">
        <w:tc>
          <w:tcPr>
            <w:tcW w:w="2027" w:type="dxa"/>
            <w:shd w:val="clear" w:color="auto" w:fill="auto"/>
          </w:tcPr>
          <w:p w:rsidR="00990507" w:rsidRPr="00990507" w:rsidRDefault="00990507" w:rsidP="00990507">
            <w:pPr>
              <w:spacing w:after="0" w:line="240" w:lineRule="auto"/>
              <w:rPr>
                <w:rFonts w:eastAsia="Times New Roman" w:cs="Times New Roman"/>
                <w:b/>
                <w:lang w:eastAsia="en-AU"/>
              </w:rPr>
            </w:pPr>
            <w:r w:rsidRPr="00990507">
              <w:rPr>
                <w:rFonts w:eastAsia="Times New Roman" w:cs="Times New Roman"/>
                <w:b/>
                <w:lang w:eastAsia="en-AU"/>
              </w:rPr>
              <w:t>Name</w:t>
            </w:r>
          </w:p>
        </w:tc>
        <w:tc>
          <w:tcPr>
            <w:tcW w:w="2076" w:type="dxa"/>
            <w:shd w:val="clear" w:color="auto" w:fill="auto"/>
          </w:tcPr>
          <w:p w:rsidR="00990507" w:rsidRPr="00990507" w:rsidRDefault="00990507" w:rsidP="00990507">
            <w:pPr>
              <w:spacing w:after="0" w:line="240" w:lineRule="auto"/>
              <w:rPr>
                <w:rFonts w:eastAsia="Times New Roman" w:cs="Times New Roman"/>
                <w:b/>
                <w:lang w:eastAsia="en-AU"/>
              </w:rPr>
            </w:pPr>
            <w:r w:rsidRPr="00990507">
              <w:rPr>
                <w:rFonts w:eastAsia="Times New Roman" w:cs="Times New Roman"/>
                <w:b/>
                <w:lang w:eastAsia="en-AU"/>
              </w:rPr>
              <w:t>Height of Person cm (H)</w:t>
            </w:r>
          </w:p>
        </w:tc>
        <w:tc>
          <w:tcPr>
            <w:tcW w:w="2079" w:type="dxa"/>
            <w:shd w:val="clear" w:color="auto" w:fill="auto"/>
          </w:tcPr>
          <w:p w:rsidR="00990507" w:rsidRPr="00990507" w:rsidRDefault="00990507" w:rsidP="00990507">
            <w:pPr>
              <w:spacing w:after="0" w:line="240" w:lineRule="auto"/>
              <w:rPr>
                <w:rFonts w:eastAsia="Times New Roman" w:cs="Times New Roman"/>
                <w:b/>
                <w:lang w:eastAsia="en-AU"/>
              </w:rPr>
            </w:pPr>
            <w:r w:rsidRPr="00990507">
              <w:rPr>
                <w:rFonts w:eastAsia="Times New Roman" w:cs="Times New Roman"/>
                <w:b/>
                <w:lang w:eastAsia="en-AU"/>
              </w:rPr>
              <w:t>Foot Length       cm (F)</w:t>
            </w:r>
          </w:p>
        </w:tc>
        <w:tc>
          <w:tcPr>
            <w:tcW w:w="1804" w:type="dxa"/>
            <w:shd w:val="clear" w:color="auto" w:fill="auto"/>
          </w:tcPr>
          <w:p w:rsidR="00990507" w:rsidRPr="00990507" w:rsidRDefault="00990507" w:rsidP="00990507">
            <w:pPr>
              <w:spacing w:after="0" w:line="240" w:lineRule="auto"/>
              <w:rPr>
                <w:rFonts w:eastAsia="Times New Roman" w:cs="Times New Roman"/>
                <w:b/>
                <w:lang w:eastAsia="en-AU"/>
              </w:rPr>
            </w:pPr>
            <w:r w:rsidRPr="00990507">
              <w:rPr>
                <w:rFonts w:eastAsia="Times New Roman" w:cs="Times New Roman"/>
                <w:b/>
                <w:lang w:eastAsia="en-AU"/>
              </w:rPr>
              <w:t xml:space="preserve">L/H </w:t>
            </w:r>
            <w:r w:rsidRPr="00990507">
              <w:rPr>
                <w:rFonts w:eastAsia="Times New Roman" w:cs="Times New Roman"/>
                <w:b/>
                <w:lang w:eastAsia="en-AU"/>
              </w:rPr>
              <w:sym w:font="Symbol" w:char="F0B4"/>
            </w:r>
            <w:r w:rsidRPr="00990507">
              <w:rPr>
                <w:rFonts w:eastAsia="Times New Roman" w:cs="Times New Roman"/>
                <w:b/>
                <w:lang w:eastAsia="en-AU"/>
              </w:rPr>
              <w:t xml:space="preserve"> 100 =</w:t>
            </w:r>
          </w:p>
        </w:tc>
        <w:tc>
          <w:tcPr>
            <w:tcW w:w="2322" w:type="dxa"/>
            <w:shd w:val="clear" w:color="auto" w:fill="auto"/>
          </w:tcPr>
          <w:p w:rsidR="00990507" w:rsidRPr="00990507" w:rsidRDefault="00990507" w:rsidP="00990507">
            <w:pPr>
              <w:spacing w:after="0" w:line="240" w:lineRule="auto"/>
              <w:rPr>
                <w:rFonts w:eastAsia="Times New Roman" w:cs="Times New Roman"/>
                <w:b/>
                <w:lang w:eastAsia="en-AU"/>
              </w:rPr>
            </w:pPr>
            <w:r w:rsidRPr="00990507">
              <w:rPr>
                <w:rFonts w:eastAsia="Times New Roman" w:cs="Times New Roman"/>
                <w:b/>
                <w:lang w:eastAsia="en-AU"/>
              </w:rPr>
              <w:t xml:space="preserve">Approximate rule? H = </w:t>
            </w:r>
          </w:p>
        </w:tc>
      </w:tr>
      <w:tr w:rsidR="00990507" w:rsidRPr="00990507" w:rsidTr="00FE1525">
        <w:tc>
          <w:tcPr>
            <w:tcW w:w="2027"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2076"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2079"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1804"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2322" w:type="dxa"/>
            <w:shd w:val="clear" w:color="auto" w:fill="auto"/>
          </w:tcPr>
          <w:p w:rsidR="00990507" w:rsidRPr="00990507" w:rsidRDefault="00990507" w:rsidP="00990507">
            <w:pPr>
              <w:spacing w:after="0" w:line="360" w:lineRule="auto"/>
              <w:rPr>
                <w:rFonts w:eastAsia="Times New Roman" w:cs="Times New Roman"/>
                <w:lang w:eastAsia="en-AU"/>
              </w:rPr>
            </w:pPr>
          </w:p>
        </w:tc>
      </w:tr>
      <w:tr w:rsidR="00990507" w:rsidRPr="00990507" w:rsidTr="00FE1525">
        <w:tc>
          <w:tcPr>
            <w:tcW w:w="2027"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2076"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2079"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1804"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2322" w:type="dxa"/>
            <w:shd w:val="clear" w:color="auto" w:fill="auto"/>
          </w:tcPr>
          <w:p w:rsidR="00990507" w:rsidRPr="00990507" w:rsidRDefault="00990507" w:rsidP="00990507">
            <w:pPr>
              <w:spacing w:after="0" w:line="360" w:lineRule="auto"/>
              <w:rPr>
                <w:rFonts w:eastAsia="Times New Roman" w:cs="Times New Roman"/>
                <w:lang w:eastAsia="en-AU"/>
              </w:rPr>
            </w:pPr>
          </w:p>
        </w:tc>
      </w:tr>
      <w:tr w:rsidR="00990507" w:rsidRPr="00990507" w:rsidTr="00FE1525">
        <w:tc>
          <w:tcPr>
            <w:tcW w:w="2027"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2076"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2079"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1804"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2322" w:type="dxa"/>
            <w:shd w:val="clear" w:color="auto" w:fill="auto"/>
          </w:tcPr>
          <w:p w:rsidR="00990507" w:rsidRPr="00990507" w:rsidRDefault="00990507" w:rsidP="00990507">
            <w:pPr>
              <w:spacing w:after="0" w:line="360" w:lineRule="auto"/>
              <w:rPr>
                <w:rFonts w:eastAsia="Times New Roman" w:cs="Times New Roman"/>
                <w:lang w:eastAsia="en-AU"/>
              </w:rPr>
            </w:pPr>
          </w:p>
        </w:tc>
      </w:tr>
      <w:tr w:rsidR="00990507" w:rsidRPr="00990507" w:rsidTr="00FE1525">
        <w:tc>
          <w:tcPr>
            <w:tcW w:w="2027"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2076"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2079"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1804" w:type="dxa"/>
            <w:shd w:val="clear" w:color="auto" w:fill="auto"/>
          </w:tcPr>
          <w:p w:rsidR="00990507" w:rsidRPr="00990507" w:rsidRDefault="00990507" w:rsidP="00990507">
            <w:pPr>
              <w:spacing w:after="0" w:line="360" w:lineRule="auto"/>
              <w:rPr>
                <w:rFonts w:eastAsia="Times New Roman" w:cs="Times New Roman"/>
                <w:lang w:eastAsia="en-AU"/>
              </w:rPr>
            </w:pPr>
          </w:p>
        </w:tc>
        <w:tc>
          <w:tcPr>
            <w:tcW w:w="2322" w:type="dxa"/>
            <w:shd w:val="clear" w:color="auto" w:fill="auto"/>
          </w:tcPr>
          <w:p w:rsidR="00990507" w:rsidRPr="00990507" w:rsidRDefault="00990507" w:rsidP="00990507">
            <w:pPr>
              <w:spacing w:after="0" w:line="360" w:lineRule="auto"/>
              <w:rPr>
                <w:rFonts w:eastAsia="Times New Roman" w:cs="Times New Roman"/>
                <w:lang w:eastAsia="en-AU"/>
              </w:rPr>
            </w:pPr>
          </w:p>
        </w:tc>
      </w:tr>
    </w:tbl>
    <w:p w:rsidR="00990507" w:rsidRPr="00990507" w:rsidRDefault="00990507" w:rsidP="00990507">
      <w:pPr>
        <w:spacing w:after="0" w:line="240" w:lineRule="auto"/>
        <w:rPr>
          <w:rFonts w:eastAsia="Times New Roman" w:cs="Times New Roman"/>
          <w:lang w:eastAsia="en-AU"/>
        </w:rPr>
      </w:pPr>
      <w:r w:rsidRPr="00990507">
        <w:rPr>
          <w:rFonts w:eastAsia="Times New Roman" w:cs="Arial"/>
          <w:lang w:eastAsia="en-AU"/>
        </w:rPr>
        <w:t>Examine the numbers. Do you see a pattern?</w:t>
      </w:r>
      <w:r w:rsidRPr="00990507">
        <w:rPr>
          <w:rFonts w:eastAsia="Times New Roman" w:cs="Times New Roman"/>
          <w:lang w:eastAsia="en-AU"/>
        </w:rPr>
        <w:t xml:space="preserve"> Write a mathematical rule that approximately connects Height to Foot Length. </w:t>
      </w:r>
    </w:p>
    <w:p w:rsidR="00990507" w:rsidRPr="00990507" w:rsidRDefault="00990507" w:rsidP="00990507">
      <w:pPr>
        <w:spacing w:after="0" w:line="240" w:lineRule="auto"/>
        <w:rPr>
          <w:rFonts w:eastAsia="Times New Roman" w:cs="Arial"/>
          <w:lang w:eastAsia="en-AU"/>
        </w:rPr>
      </w:pPr>
      <w:r w:rsidRPr="00990507">
        <w:rPr>
          <w:rFonts w:eastAsia="Times New Roman" w:cs="Arial"/>
          <w:lang w:eastAsia="en-AU"/>
        </w:rPr>
        <w:t xml:space="preserve">Divide the length of each person's left foot by his/her height. Multiply the quotient by 100. What do you get? </w:t>
      </w:r>
    </w:p>
    <w:p w:rsidR="00990507" w:rsidRPr="00990507" w:rsidRDefault="00990507" w:rsidP="00990507">
      <w:pPr>
        <w:spacing w:after="0" w:line="240" w:lineRule="auto"/>
        <w:rPr>
          <w:rFonts w:eastAsia="Times New Roman" w:cs="Times New Roman"/>
          <w:lang w:eastAsia="en-AU"/>
        </w:rPr>
      </w:pPr>
    </w:p>
    <w:p w:rsidR="00990507" w:rsidRPr="00990507" w:rsidRDefault="00990507" w:rsidP="00990507">
      <w:pPr>
        <w:spacing w:after="0" w:line="240" w:lineRule="auto"/>
        <w:rPr>
          <w:rFonts w:eastAsia="Times New Roman" w:cs="Arial"/>
          <w:lang w:eastAsia="en-AU"/>
        </w:rPr>
      </w:pPr>
      <w:r w:rsidRPr="00990507">
        <w:rPr>
          <w:rFonts w:eastAsia="Times New Roman" w:cs="Arial"/>
          <w:lang w:eastAsia="en-AU"/>
        </w:rPr>
        <w:t xml:space="preserve">The results of your calculations should be about 15, illustrating that the length of a person's foot is approximately 15 percent of his or her height. </w:t>
      </w:r>
    </w:p>
    <w:p w:rsidR="00990507" w:rsidRPr="00990507" w:rsidRDefault="00990507" w:rsidP="00990507">
      <w:pPr>
        <w:spacing w:after="0" w:line="240" w:lineRule="auto"/>
        <w:rPr>
          <w:rFonts w:eastAsia="Times New Roman" w:cs="Arial"/>
          <w:lang w:eastAsia="en-AU"/>
        </w:rPr>
      </w:pPr>
      <w:r>
        <w:rPr>
          <w:rFonts w:eastAsia="Times New Roman" w:cs="Arial"/>
          <w:b/>
          <w:noProof/>
        </w:rPr>
        <w:drawing>
          <wp:anchor distT="0" distB="0" distL="114300" distR="114300" simplePos="0" relativeHeight="251689984" behindDoc="1" locked="0" layoutInCell="1" allowOverlap="1" wp14:anchorId="269C9F72" wp14:editId="619D9986">
            <wp:simplePos x="0" y="0"/>
            <wp:positionH relativeFrom="column">
              <wp:posOffset>-60960</wp:posOffset>
            </wp:positionH>
            <wp:positionV relativeFrom="paragraph">
              <wp:posOffset>381635</wp:posOffset>
            </wp:positionV>
            <wp:extent cx="817245" cy="804545"/>
            <wp:effectExtent l="0" t="0" r="1905" b="0"/>
            <wp:wrapTight wrapText="bothSides">
              <wp:wrapPolygon edited="0">
                <wp:start x="0" y="0"/>
                <wp:lineTo x="0" y="20969"/>
                <wp:lineTo x="21147" y="20969"/>
                <wp:lineTo x="21147" y="0"/>
                <wp:lineTo x="0" y="0"/>
              </wp:wrapPolygon>
            </wp:wrapTight>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7245" cy="804545"/>
                    </a:xfrm>
                    <a:prstGeom prst="rect">
                      <a:avLst/>
                    </a:prstGeom>
                    <a:noFill/>
                  </pic:spPr>
                </pic:pic>
              </a:graphicData>
            </a:graphic>
            <wp14:sizeRelH relativeFrom="page">
              <wp14:pctWidth>0</wp14:pctWidth>
            </wp14:sizeRelH>
            <wp14:sizeRelV relativeFrom="page">
              <wp14:pctHeight>0</wp14:pctHeight>
            </wp14:sizeRelV>
          </wp:anchor>
        </w:drawing>
      </w:r>
      <w:r w:rsidRPr="00990507">
        <w:rPr>
          <w:rFonts w:eastAsia="Times New Roman" w:cs="Arial"/>
          <w:noProof/>
        </w:rPr>
        <w:drawing>
          <wp:anchor distT="0" distB="0" distL="114300" distR="114300" simplePos="0" relativeHeight="251682816" behindDoc="1" locked="0" layoutInCell="1" allowOverlap="0" wp14:anchorId="5475AB2E" wp14:editId="4134EE09">
            <wp:simplePos x="0" y="0"/>
            <wp:positionH relativeFrom="column">
              <wp:posOffset>5681980</wp:posOffset>
            </wp:positionH>
            <wp:positionV relativeFrom="paragraph">
              <wp:posOffset>484505</wp:posOffset>
            </wp:positionV>
            <wp:extent cx="704850" cy="1504950"/>
            <wp:effectExtent l="0" t="0" r="0" b="0"/>
            <wp:wrapTight wrapText="bothSides">
              <wp:wrapPolygon edited="0">
                <wp:start x="0" y="0"/>
                <wp:lineTo x="0" y="21327"/>
                <wp:lineTo x="21016" y="21327"/>
                <wp:lineTo x="21016" y="0"/>
                <wp:lineTo x="0" y="0"/>
              </wp:wrapPolygon>
            </wp:wrapTight>
            <wp:docPr id="38" name="Picture 38" descr="http://static.arttoday.com/thm/thm14/CL/3D/041906_1/33384473.thm.jpg?private_eye_following_tracks_pt_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tatic.arttoday.com/thm/thm14/CL/3D/041906_1/33384473.thm.jpg?private_eye_following_tracks_pt_res"/>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flipH="1">
                      <a:off x="0" y="0"/>
                      <a:ext cx="704850"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0507">
        <w:rPr>
          <w:rFonts w:eastAsia="Times New Roman" w:cs="Arial"/>
          <w:lang w:eastAsia="en-AU"/>
        </w:rPr>
        <w:t xml:space="preserve">When a forensic scientist knows the length of a foot, the forensic scientist will be able to approximate the height of the individual. This works best on a full grown individual for the ratio of body parts is slightly different in growing children. </w:t>
      </w:r>
    </w:p>
    <w:p w:rsidR="00990507" w:rsidRPr="00990507" w:rsidRDefault="00990507" w:rsidP="00990507">
      <w:pPr>
        <w:spacing w:after="0" w:line="240" w:lineRule="auto"/>
        <w:rPr>
          <w:rFonts w:eastAsia="Times New Roman" w:cs="Arial"/>
          <w:b/>
          <w:lang w:eastAsia="en-AU"/>
        </w:rPr>
      </w:pPr>
      <w:r w:rsidRPr="00990507">
        <w:rPr>
          <w:rFonts w:eastAsia="Times New Roman" w:cs="Arial"/>
          <w:b/>
          <w:lang w:eastAsia="en-AU"/>
        </w:rPr>
        <w:t>Write a rule to describe the relationship between foot length and height.</w:t>
      </w:r>
    </w:p>
    <w:p w:rsidR="00990507" w:rsidRPr="00990507" w:rsidRDefault="00990507" w:rsidP="00990507">
      <w:pPr>
        <w:spacing w:after="0" w:line="240" w:lineRule="auto"/>
        <w:rPr>
          <w:rFonts w:eastAsia="Times New Roman" w:cs="Arial"/>
          <w:b/>
          <w:lang w:eastAsia="en-AU"/>
        </w:rPr>
      </w:pPr>
    </w:p>
    <w:p w:rsidR="00990507" w:rsidRPr="00990507" w:rsidRDefault="00990507" w:rsidP="00990507">
      <w:pPr>
        <w:spacing w:after="0" w:line="240" w:lineRule="auto"/>
        <w:rPr>
          <w:rFonts w:eastAsia="Times New Roman" w:cs="Arial"/>
          <w:b/>
          <w:lang w:eastAsia="en-AU"/>
        </w:rPr>
      </w:pPr>
      <w:r w:rsidRPr="00990507">
        <w:rPr>
          <w:rFonts w:eastAsia="Times New Roman" w:cs="Arial"/>
          <w:b/>
          <w:lang w:eastAsia="en-AU"/>
        </w:rPr>
        <w:t xml:space="preserve">RULE: Height = </w:t>
      </w:r>
    </w:p>
    <w:p w:rsidR="00990507" w:rsidRPr="00990507" w:rsidRDefault="00990507" w:rsidP="00990507">
      <w:pPr>
        <w:spacing w:after="0" w:line="240" w:lineRule="auto"/>
        <w:rPr>
          <w:rFonts w:eastAsia="Times New Roman" w:cs="Times New Roman"/>
          <w:lang w:eastAsia="en-AU"/>
        </w:rPr>
      </w:pPr>
    </w:p>
    <w:p w:rsidR="00990507" w:rsidRPr="00990507" w:rsidRDefault="00990507" w:rsidP="00990507">
      <w:pPr>
        <w:spacing w:after="0" w:line="240" w:lineRule="auto"/>
        <w:rPr>
          <w:rFonts w:eastAsia="Times New Roman" w:cs="Times New Roman"/>
          <w:lang w:eastAsia="en-AU"/>
        </w:rPr>
      </w:pPr>
      <w:r w:rsidRPr="00990507">
        <w:rPr>
          <w:rFonts w:eastAsia="Times New Roman" w:cs="Times New Roman"/>
          <w:lang w:eastAsia="en-AU"/>
        </w:rPr>
        <w:t xml:space="preserve">We can later use this information to work out the height of the person who visited the scene of the crime…Because these are shoe prints and not foot </w:t>
      </w:r>
      <w:r w:rsidR="009C2BA6" w:rsidRPr="00990507">
        <w:rPr>
          <w:rFonts w:eastAsia="Times New Roman" w:cs="Times New Roman"/>
          <w:lang w:eastAsia="en-AU"/>
        </w:rPr>
        <w:t>prints;</w:t>
      </w:r>
      <w:r w:rsidRPr="00990507">
        <w:rPr>
          <w:rFonts w:eastAsia="Times New Roman" w:cs="Times New Roman"/>
          <w:lang w:eastAsia="en-AU"/>
        </w:rPr>
        <w:t xml:space="preserve"> we will take 2cm off the shoe print length to get the length of the footprint.      </w:t>
      </w:r>
    </w:p>
    <w:p w:rsidR="00990507" w:rsidRPr="00990507" w:rsidRDefault="00990507" w:rsidP="00990507">
      <w:pPr>
        <w:spacing w:after="0" w:line="240" w:lineRule="auto"/>
        <w:rPr>
          <w:rFonts w:eastAsia="Times New Roman" w:cs="Times New Roman"/>
          <w:lang w:eastAsia="en-AU"/>
        </w:rPr>
      </w:pPr>
      <w:r w:rsidRPr="00990507">
        <w:rPr>
          <w:rFonts w:eastAsia="Times New Roman" w:cs="Times New Roman"/>
          <w:lang w:eastAsia="en-AU"/>
        </w:rPr>
        <w:t xml:space="preserve">eg. Shoe print is </w:t>
      </w:r>
      <w:r w:rsidR="009C2BA6" w:rsidRPr="00990507">
        <w:rPr>
          <w:rFonts w:eastAsia="Times New Roman" w:cs="Times New Roman"/>
          <w:lang w:eastAsia="en-AU"/>
        </w:rPr>
        <w:t>31cm;</w:t>
      </w:r>
      <w:r w:rsidRPr="00990507">
        <w:rPr>
          <w:rFonts w:eastAsia="Times New Roman" w:cs="Times New Roman"/>
          <w:lang w:eastAsia="en-AU"/>
        </w:rPr>
        <w:t xml:space="preserve"> foot print is 31-2 = 29cm.</w:t>
      </w:r>
      <w:r w:rsidRPr="00990507">
        <w:rPr>
          <w:rFonts w:eastAsia="Times New Roman" w:cs="Times New Roman"/>
          <w:color w:val="666666"/>
          <w:lang w:eastAsia="en-AU"/>
        </w:rPr>
        <w:t xml:space="preserve"> </w:t>
      </w:r>
    </w:p>
    <w:p w:rsidR="00990507" w:rsidRPr="00990507" w:rsidRDefault="00990507" w:rsidP="00990507">
      <w:pPr>
        <w:spacing w:after="0" w:line="240" w:lineRule="auto"/>
        <w:rPr>
          <w:rFonts w:eastAsia="Times New Roman" w:cs="Arial"/>
          <w:b/>
          <w:bCs/>
          <w:lang w:eastAsia="en-AU"/>
        </w:rPr>
      </w:pPr>
    </w:p>
    <w:p w:rsidR="00990507" w:rsidRPr="00990507" w:rsidRDefault="00990507" w:rsidP="00990507">
      <w:pPr>
        <w:spacing w:after="0" w:line="240" w:lineRule="auto"/>
        <w:rPr>
          <w:rFonts w:eastAsia="Times New Roman" w:cs="Arial"/>
          <w:lang w:eastAsia="en-AU"/>
        </w:rPr>
      </w:pPr>
      <w:r w:rsidRPr="00990507">
        <w:rPr>
          <w:rFonts w:eastAsia="Times New Roman" w:cs="Arial"/>
          <w:b/>
          <w:bCs/>
          <w:lang w:eastAsia="en-AU"/>
        </w:rPr>
        <w:t>Complete the following table:</w:t>
      </w:r>
    </w:p>
    <w:p w:rsidR="00990507" w:rsidRPr="00990507" w:rsidRDefault="00990507" w:rsidP="00990507">
      <w:pPr>
        <w:spacing w:after="0" w:line="240" w:lineRule="auto"/>
        <w:rPr>
          <w:rFonts w:eastAsia="Times New Roman" w:cs="Arial"/>
          <w:lang w:eastAsia="en-AU"/>
        </w:rPr>
      </w:pPr>
    </w:p>
    <w:tbl>
      <w:tblPr>
        <w:tblpPr w:leftFromText="180" w:rightFromText="180" w:vertAnchor="text" w:horzAnchor="margin" w:tblpXSpec="center" w:tblpY="9"/>
        <w:tblOverlap w:val="never"/>
        <w:tblW w:w="10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2481"/>
        <w:gridCol w:w="1496"/>
        <w:gridCol w:w="1309"/>
        <w:gridCol w:w="1814"/>
        <w:gridCol w:w="1831"/>
      </w:tblGrid>
      <w:tr w:rsidR="00990507" w:rsidRPr="00990507" w:rsidTr="00FE1525">
        <w:tc>
          <w:tcPr>
            <w:tcW w:w="1367" w:type="dxa"/>
            <w:shd w:val="clear" w:color="auto" w:fill="auto"/>
          </w:tcPr>
          <w:p w:rsidR="00990507" w:rsidRPr="00990507" w:rsidRDefault="00990507" w:rsidP="00990507">
            <w:pPr>
              <w:spacing w:after="0" w:line="240" w:lineRule="auto"/>
              <w:rPr>
                <w:rFonts w:eastAsia="Times New Roman" w:cs="Arial"/>
                <w:b/>
                <w:lang w:eastAsia="en-AU"/>
              </w:rPr>
            </w:pPr>
            <w:r w:rsidRPr="00990507">
              <w:rPr>
                <w:rFonts w:eastAsia="Times New Roman" w:cs="Arial"/>
                <w:b/>
                <w:lang w:eastAsia="en-AU"/>
              </w:rPr>
              <w:t>Name or suspect</w:t>
            </w:r>
          </w:p>
        </w:tc>
        <w:tc>
          <w:tcPr>
            <w:tcW w:w="2481" w:type="dxa"/>
            <w:shd w:val="clear" w:color="auto" w:fill="auto"/>
          </w:tcPr>
          <w:p w:rsidR="00990507" w:rsidRPr="00990507" w:rsidRDefault="00990507" w:rsidP="00990507">
            <w:pPr>
              <w:spacing w:after="0" w:line="240" w:lineRule="auto"/>
              <w:rPr>
                <w:rFonts w:eastAsia="Times New Roman" w:cs="Arial"/>
                <w:b/>
                <w:lang w:eastAsia="en-AU"/>
              </w:rPr>
            </w:pPr>
            <w:r w:rsidRPr="00990507">
              <w:rPr>
                <w:rFonts w:eastAsia="Times New Roman" w:cs="Arial"/>
                <w:b/>
                <w:lang w:eastAsia="en-AU"/>
              </w:rPr>
              <w:t>Foot length in cm (take 2cm off the footprint size)</w:t>
            </w:r>
          </w:p>
        </w:tc>
        <w:tc>
          <w:tcPr>
            <w:tcW w:w="1496" w:type="dxa"/>
            <w:shd w:val="clear" w:color="auto" w:fill="auto"/>
          </w:tcPr>
          <w:p w:rsidR="00990507" w:rsidRPr="00990507" w:rsidRDefault="00990507" w:rsidP="00990507">
            <w:pPr>
              <w:spacing w:after="0" w:line="240" w:lineRule="auto"/>
              <w:rPr>
                <w:rFonts w:eastAsia="Times New Roman" w:cs="Arial"/>
                <w:b/>
                <w:lang w:eastAsia="en-AU"/>
              </w:rPr>
            </w:pPr>
            <w:r w:rsidRPr="00990507">
              <w:rPr>
                <w:rFonts w:eastAsia="Times New Roman" w:cs="Arial"/>
                <w:b/>
                <w:lang w:eastAsia="en-AU"/>
              </w:rPr>
              <w:t>Multiply by 100</w:t>
            </w:r>
          </w:p>
        </w:tc>
        <w:tc>
          <w:tcPr>
            <w:tcW w:w="1309" w:type="dxa"/>
            <w:shd w:val="clear" w:color="auto" w:fill="auto"/>
          </w:tcPr>
          <w:p w:rsidR="00990507" w:rsidRPr="00990507" w:rsidRDefault="00990507" w:rsidP="00990507">
            <w:pPr>
              <w:spacing w:after="0" w:line="240" w:lineRule="auto"/>
              <w:rPr>
                <w:rFonts w:eastAsia="Times New Roman" w:cs="Arial"/>
                <w:b/>
                <w:lang w:eastAsia="en-AU"/>
              </w:rPr>
            </w:pPr>
            <w:r w:rsidRPr="00990507">
              <w:rPr>
                <w:rFonts w:eastAsia="Times New Roman" w:cs="Arial"/>
                <w:b/>
                <w:lang w:eastAsia="en-AU"/>
              </w:rPr>
              <w:t>Then divide by 15</w:t>
            </w:r>
          </w:p>
        </w:tc>
        <w:tc>
          <w:tcPr>
            <w:tcW w:w="1814" w:type="dxa"/>
            <w:shd w:val="clear" w:color="auto" w:fill="auto"/>
          </w:tcPr>
          <w:p w:rsidR="00990507" w:rsidRPr="00990507" w:rsidRDefault="00990507" w:rsidP="00990507">
            <w:pPr>
              <w:spacing w:after="0" w:line="240" w:lineRule="auto"/>
              <w:rPr>
                <w:rFonts w:eastAsia="Times New Roman" w:cs="Arial"/>
                <w:b/>
                <w:lang w:eastAsia="en-AU"/>
              </w:rPr>
            </w:pPr>
            <w:r w:rsidRPr="00990507">
              <w:rPr>
                <w:rFonts w:eastAsia="Times New Roman" w:cs="Arial"/>
                <w:b/>
                <w:lang w:eastAsia="en-AU"/>
              </w:rPr>
              <w:t>Approximate Height in cm</w:t>
            </w:r>
          </w:p>
        </w:tc>
        <w:tc>
          <w:tcPr>
            <w:tcW w:w="1831" w:type="dxa"/>
            <w:shd w:val="clear" w:color="auto" w:fill="auto"/>
          </w:tcPr>
          <w:p w:rsidR="00990507" w:rsidRPr="00990507" w:rsidRDefault="00990507" w:rsidP="00990507">
            <w:pPr>
              <w:spacing w:after="0" w:line="240" w:lineRule="auto"/>
              <w:rPr>
                <w:rFonts w:eastAsia="Times New Roman" w:cs="Arial"/>
                <w:b/>
                <w:lang w:eastAsia="en-AU"/>
              </w:rPr>
            </w:pPr>
            <w:r w:rsidRPr="00990507">
              <w:rPr>
                <w:rFonts w:eastAsia="Times New Roman" w:cs="Arial"/>
                <w:b/>
                <w:lang w:eastAsia="en-AU"/>
              </w:rPr>
              <w:t>Actual Height</w:t>
            </w:r>
          </w:p>
        </w:tc>
      </w:tr>
      <w:tr w:rsidR="00990507" w:rsidRPr="00990507" w:rsidTr="00FE1525">
        <w:tc>
          <w:tcPr>
            <w:tcW w:w="1367" w:type="dxa"/>
            <w:shd w:val="clear" w:color="auto" w:fill="auto"/>
          </w:tcPr>
          <w:p w:rsidR="00990507" w:rsidRPr="00990507" w:rsidRDefault="00990507" w:rsidP="00990507">
            <w:pPr>
              <w:spacing w:after="0" w:line="240" w:lineRule="auto"/>
              <w:rPr>
                <w:rFonts w:eastAsia="Times New Roman" w:cs="Arial"/>
                <w:lang w:eastAsia="en-AU"/>
              </w:rPr>
            </w:pPr>
            <w:r w:rsidRPr="00990507">
              <w:rPr>
                <w:rFonts w:eastAsia="Times New Roman" w:cs="Arial"/>
                <w:lang w:eastAsia="en-AU"/>
              </w:rPr>
              <w:t>Crime Scene</w:t>
            </w:r>
          </w:p>
        </w:tc>
        <w:tc>
          <w:tcPr>
            <w:tcW w:w="2481" w:type="dxa"/>
            <w:shd w:val="clear" w:color="auto" w:fill="auto"/>
          </w:tcPr>
          <w:p w:rsidR="00990507" w:rsidRPr="00990507" w:rsidRDefault="00990507" w:rsidP="00990507">
            <w:pPr>
              <w:spacing w:after="0" w:line="240" w:lineRule="auto"/>
              <w:rPr>
                <w:rFonts w:eastAsia="Times New Roman" w:cs="Arial"/>
                <w:lang w:eastAsia="en-AU"/>
              </w:rPr>
            </w:pPr>
          </w:p>
        </w:tc>
        <w:tc>
          <w:tcPr>
            <w:tcW w:w="1496" w:type="dxa"/>
            <w:shd w:val="clear" w:color="auto" w:fill="auto"/>
          </w:tcPr>
          <w:p w:rsidR="00990507" w:rsidRPr="00990507" w:rsidRDefault="00990507" w:rsidP="00990507">
            <w:pPr>
              <w:spacing w:after="0" w:line="240" w:lineRule="auto"/>
              <w:rPr>
                <w:rFonts w:eastAsia="Times New Roman" w:cs="Arial"/>
                <w:lang w:eastAsia="en-AU"/>
              </w:rPr>
            </w:pPr>
            <w:r w:rsidRPr="00990507">
              <w:rPr>
                <w:rFonts w:eastAsia="Times New Roman" w:cs="Arial"/>
                <w:lang w:eastAsia="en-AU"/>
              </w:rPr>
              <w:t>100</w:t>
            </w:r>
          </w:p>
        </w:tc>
        <w:tc>
          <w:tcPr>
            <w:tcW w:w="1309" w:type="dxa"/>
            <w:shd w:val="clear" w:color="auto" w:fill="auto"/>
          </w:tcPr>
          <w:p w:rsidR="00990507" w:rsidRPr="00990507" w:rsidRDefault="00990507" w:rsidP="00990507">
            <w:pPr>
              <w:spacing w:after="0" w:line="240" w:lineRule="auto"/>
              <w:rPr>
                <w:rFonts w:eastAsia="Times New Roman" w:cs="Arial"/>
                <w:lang w:eastAsia="en-AU"/>
              </w:rPr>
            </w:pPr>
            <w:r w:rsidRPr="00990507">
              <w:rPr>
                <w:rFonts w:eastAsia="Times New Roman" w:cs="Arial"/>
                <w:lang w:eastAsia="en-AU"/>
              </w:rPr>
              <w:t>15</w:t>
            </w:r>
          </w:p>
        </w:tc>
        <w:tc>
          <w:tcPr>
            <w:tcW w:w="1814" w:type="dxa"/>
            <w:shd w:val="clear" w:color="auto" w:fill="auto"/>
          </w:tcPr>
          <w:p w:rsidR="00990507" w:rsidRPr="00990507" w:rsidRDefault="00990507" w:rsidP="00990507">
            <w:pPr>
              <w:spacing w:after="0" w:line="240" w:lineRule="auto"/>
              <w:rPr>
                <w:rFonts w:eastAsia="Times New Roman" w:cs="Arial"/>
                <w:lang w:eastAsia="en-AU"/>
              </w:rPr>
            </w:pPr>
          </w:p>
        </w:tc>
        <w:tc>
          <w:tcPr>
            <w:tcW w:w="1831" w:type="dxa"/>
            <w:shd w:val="clear" w:color="auto" w:fill="auto"/>
          </w:tcPr>
          <w:p w:rsidR="00990507" w:rsidRPr="00990507" w:rsidRDefault="00990507" w:rsidP="00990507">
            <w:pPr>
              <w:spacing w:after="0" w:line="240" w:lineRule="auto"/>
              <w:rPr>
                <w:rFonts w:eastAsia="Times New Roman" w:cs="Arial"/>
                <w:lang w:eastAsia="en-AU"/>
              </w:rPr>
            </w:pPr>
          </w:p>
        </w:tc>
      </w:tr>
      <w:tr w:rsidR="00990507" w:rsidRPr="00990507" w:rsidTr="00FE1525">
        <w:tc>
          <w:tcPr>
            <w:tcW w:w="1367" w:type="dxa"/>
            <w:shd w:val="clear" w:color="auto" w:fill="auto"/>
          </w:tcPr>
          <w:p w:rsidR="00990507" w:rsidRPr="00990507" w:rsidRDefault="00990507" w:rsidP="00990507">
            <w:pPr>
              <w:spacing w:after="0" w:line="480" w:lineRule="auto"/>
              <w:rPr>
                <w:rFonts w:eastAsia="Times New Roman" w:cs="Arial"/>
                <w:lang w:eastAsia="en-AU"/>
              </w:rPr>
            </w:pPr>
            <w:r w:rsidRPr="00990507">
              <w:rPr>
                <w:rFonts w:eastAsia="Times New Roman" w:cs="Arial"/>
                <w:lang w:eastAsia="en-AU"/>
              </w:rPr>
              <w:t>Suspect 1</w:t>
            </w:r>
          </w:p>
        </w:tc>
        <w:tc>
          <w:tcPr>
            <w:tcW w:w="2481" w:type="dxa"/>
            <w:shd w:val="clear" w:color="auto" w:fill="auto"/>
          </w:tcPr>
          <w:p w:rsidR="00990507" w:rsidRPr="00990507" w:rsidRDefault="00990507" w:rsidP="00990507">
            <w:pPr>
              <w:spacing w:after="0" w:line="360" w:lineRule="auto"/>
              <w:rPr>
                <w:rFonts w:eastAsia="Times New Roman" w:cs="Arial"/>
                <w:lang w:eastAsia="en-AU"/>
              </w:rPr>
            </w:pPr>
          </w:p>
        </w:tc>
        <w:tc>
          <w:tcPr>
            <w:tcW w:w="1496" w:type="dxa"/>
            <w:shd w:val="clear" w:color="auto" w:fill="auto"/>
          </w:tcPr>
          <w:p w:rsidR="00990507" w:rsidRPr="00990507" w:rsidRDefault="00990507" w:rsidP="00990507">
            <w:pPr>
              <w:spacing w:after="0" w:line="360" w:lineRule="auto"/>
              <w:rPr>
                <w:rFonts w:eastAsia="Times New Roman" w:cs="Arial"/>
                <w:lang w:eastAsia="en-AU"/>
              </w:rPr>
            </w:pPr>
            <w:r w:rsidRPr="00990507">
              <w:rPr>
                <w:rFonts w:eastAsia="Times New Roman" w:cs="Arial"/>
                <w:lang w:eastAsia="en-AU"/>
              </w:rPr>
              <w:t>100</w:t>
            </w:r>
          </w:p>
        </w:tc>
        <w:tc>
          <w:tcPr>
            <w:tcW w:w="1309" w:type="dxa"/>
            <w:shd w:val="clear" w:color="auto" w:fill="auto"/>
          </w:tcPr>
          <w:p w:rsidR="00990507" w:rsidRPr="00990507" w:rsidRDefault="00990507" w:rsidP="00990507">
            <w:pPr>
              <w:spacing w:after="0" w:line="360" w:lineRule="auto"/>
              <w:rPr>
                <w:rFonts w:eastAsia="Times New Roman" w:cs="Arial"/>
                <w:lang w:eastAsia="en-AU"/>
              </w:rPr>
            </w:pPr>
            <w:r w:rsidRPr="00990507">
              <w:rPr>
                <w:rFonts w:eastAsia="Times New Roman" w:cs="Arial"/>
                <w:lang w:eastAsia="en-AU"/>
              </w:rPr>
              <w:t>15</w:t>
            </w:r>
          </w:p>
        </w:tc>
        <w:tc>
          <w:tcPr>
            <w:tcW w:w="1814" w:type="dxa"/>
            <w:shd w:val="clear" w:color="auto" w:fill="auto"/>
          </w:tcPr>
          <w:p w:rsidR="00990507" w:rsidRPr="00990507" w:rsidRDefault="00990507" w:rsidP="00990507">
            <w:pPr>
              <w:spacing w:after="0" w:line="240" w:lineRule="auto"/>
              <w:rPr>
                <w:rFonts w:eastAsia="Times New Roman" w:cs="Arial"/>
                <w:lang w:eastAsia="en-AU"/>
              </w:rPr>
            </w:pPr>
          </w:p>
        </w:tc>
        <w:tc>
          <w:tcPr>
            <w:tcW w:w="1831" w:type="dxa"/>
            <w:shd w:val="clear" w:color="auto" w:fill="auto"/>
          </w:tcPr>
          <w:p w:rsidR="00990507" w:rsidRPr="00990507" w:rsidRDefault="00990507" w:rsidP="00990507">
            <w:pPr>
              <w:spacing w:after="0" w:line="240" w:lineRule="auto"/>
              <w:rPr>
                <w:rFonts w:eastAsia="Times New Roman" w:cs="Arial"/>
                <w:lang w:eastAsia="en-AU"/>
              </w:rPr>
            </w:pPr>
          </w:p>
        </w:tc>
      </w:tr>
      <w:tr w:rsidR="00990507" w:rsidRPr="00990507" w:rsidTr="00FE1525">
        <w:tc>
          <w:tcPr>
            <w:tcW w:w="1367" w:type="dxa"/>
            <w:shd w:val="clear" w:color="auto" w:fill="auto"/>
          </w:tcPr>
          <w:p w:rsidR="00990507" w:rsidRPr="00990507" w:rsidRDefault="00990507" w:rsidP="00990507">
            <w:pPr>
              <w:spacing w:after="0" w:line="480" w:lineRule="auto"/>
              <w:rPr>
                <w:rFonts w:eastAsia="Times New Roman" w:cs="Arial"/>
                <w:lang w:eastAsia="en-AU"/>
              </w:rPr>
            </w:pPr>
            <w:r w:rsidRPr="00990507">
              <w:rPr>
                <w:rFonts w:eastAsia="Times New Roman" w:cs="Arial"/>
                <w:lang w:eastAsia="en-AU"/>
              </w:rPr>
              <w:t>Suspect 2</w:t>
            </w:r>
          </w:p>
        </w:tc>
        <w:tc>
          <w:tcPr>
            <w:tcW w:w="2481" w:type="dxa"/>
            <w:shd w:val="clear" w:color="auto" w:fill="auto"/>
          </w:tcPr>
          <w:p w:rsidR="00990507" w:rsidRPr="00990507" w:rsidRDefault="00990507" w:rsidP="00990507">
            <w:pPr>
              <w:spacing w:after="0" w:line="360" w:lineRule="auto"/>
              <w:rPr>
                <w:rFonts w:eastAsia="Times New Roman" w:cs="Arial"/>
                <w:lang w:eastAsia="en-AU"/>
              </w:rPr>
            </w:pPr>
          </w:p>
        </w:tc>
        <w:tc>
          <w:tcPr>
            <w:tcW w:w="1496" w:type="dxa"/>
            <w:shd w:val="clear" w:color="auto" w:fill="auto"/>
          </w:tcPr>
          <w:p w:rsidR="00990507" w:rsidRPr="00990507" w:rsidRDefault="00990507" w:rsidP="00990507">
            <w:pPr>
              <w:spacing w:after="0" w:line="360" w:lineRule="auto"/>
              <w:rPr>
                <w:rFonts w:eastAsia="Times New Roman" w:cs="Arial"/>
                <w:lang w:eastAsia="en-AU"/>
              </w:rPr>
            </w:pPr>
            <w:r w:rsidRPr="00990507">
              <w:rPr>
                <w:rFonts w:eastAsia="Times New Roman" w:cs="Arial"/>
                <w:lang w:eastAsia="en-AU"/>
              </w:rPr>
              <w:t>100</w:t>
            </w:r>
          </w:p>
        </w:tc>
        <w:tc>
          <w:tcPr>
            <w:tcW w:w="1309" w:type="dxa"/>
            <w:shd w:val="clear" w:color="auto" w:fill="auto"/>
          </w:tcPr>
          <w:p w:rsidR="00990507" w:rsidRPr="00990507" w:rsidRDefault="00990507" w:rsidP="00990507">
            <w:pPr>
              <w:spacing w:after="0" w:line="360" w:lineRule="auto"/>
              <w:rPr>
                <w:rFonts w:eastAsia="Times New Roman" w:cs="Arial"/>
                <w:lang w:eastAsia="en-AU"/>
              </w:rPr>
            </w:pPr>
            <w:r w:rsidRPr="00990507">
              <w:rPr>
                <w:rFonts w:eastAsia="Times New Roman" w:cs="Arial"/>
                <w:lang w:eastAsia="en-AU"/>
              </w:rPr>
              <w:t>15</w:t>
            </w:r>
          </w:p>
        </w:tc>
        <w:tc>
          <w:tcPr>
            <w:tcW w:w="1814" w:type="dxa"/>
            <w:shd w:val="clear" w:color="auto" w:fill="auto"/>
          </w:tcPr>
          <w:p w:rsidR="00990507" w:rsidRPr="00990507" w:rsidRDefault="00990507" w:rsidP="00990507">
            <w:pPr>
              <w:spacing w:after="0" w:line="240" w:lineRule="auto"/>
              <w:rPr>
                <w:rFonts w:eastAsia="Times New Roman" w:cs="Arial"/>
                <w:lang w:eastAsia="en-AU"/>
              </w:rPr>
            </w:pPr>
          </w:p>
        </w:tc>
        <w:tc>
          <w:tcPr>
            <w:tcW w:w="1831" w:type="dxa"/>
            <w:shd w:val="clear" w:color="auto" w:fill="auto"/>
          </w:tcPr>
          <w:p w:rsidR="00990507" w:rsidRPr="00990507" w:rsidRDefault="00990507" w:rsidP="00990507">
            <w:pPr>
              <w:spacing w:after="0" w:line="240" w:lineRule="auto"/>
              <w:rPr>
                <w:rFonts w:eastAsia="Times New Roman" w:cs="Arial"/>
                <w:lang w:eastAsia="en-AU"/>
              </w:rPr>
            </w:pPr>
          </w:p>
        </w:tc>
      </w:tr>
      <w:tr w:rsidR="00990507" w:rsidRPr="00990507" w:rsidTr="00FE1525">
        <w:tc>
          <w:tcPr>
            <w:tcW w:w="1367" w:type="dxa"/>
            <w:shd w:val="clear" w:color="auto" w:fill="auto"/>
          </w:tcPr>
          <w:p w:rsidR="00990507" w:rsidRPr="00990507" w:rsidRDefault="00990507" w:rsidP="00990507">
            <w:pPr>
              <w:spacing w:after="0" w:line="480" w:lineRule="auto"/>
              <w:rPr>
                <w:rFonts w:eastAsia="Times New Roman" w:cs="Arial"/>
                <w:lang w:eastAsia="en-AU"/>
              </w:rPr>
            </w:pPr>
            <w:r w:rsidRPr="00990507">
              <w:rPr>
                <w:rFonts w:eastAsia="Times New Roman" w:cs="Arial"/>
                <w:lang w:eastAsia="en-AU"/>
              </w:rPr>
              <w:t>Suspect 3</w:t>
            </w:r>
          </w:p>
        </w:tc>
        <w:tc>
          <w:tcPr>
            <w:tcW w:w="2481" w:type="dxa"/>
            <w:shd w:val="clear" w:color="auto" w:fill="auto"/>
          </w:tcPr>
          <w:p w:rsidR="00990507" w:rsidRPr="00990507" w:rsidRDefault="00990507" w:rsidP="00990507">
            <w:pPr>
              <w:spacing w:after="0" w:line="360" w:lineRule="auto"/>
              <w:rPr>
                <w:rFonts w:eastAsia="Times New Roman" w:cs="Arial"/>
                <w:lang w:eastAsia="en-AU"/>
              </w:rPr>
            </w:pPr>
          </w:p>
        </w:tc>
        <w:tc>
          <w:tcPr>
            <w:tcW w:w="1496" w:type="dxa"/>
            <w:shd w:val="clear" w:color="auto" w:fill="auto"/>
          </w:tcPr>
          <w:p w:rsidR="00990507" w:rsidRPr="00990507" w:rsidRDefault="00990507" w:rsidP="00990507">
            <w:pPr>
              <w:spacing w:after="0" w:line="360" w:lineRule="auto"/>
              <w:rPr>
                <w:rFonts w:eastAsia="Times New Roman" w:cs="Arial"/>
                <w:lang w:eastAsia="en-AU"/>
              </w:rPr>
            </w:pPr>
            <w:r w:rsidRPr="00990507">
              <w:rPr>
                <w:rFonts w:eastAsia="Times New Roman" w:cs="Arial"/>
                <w:lang w:eastAsia="en-AU"/>
              </w:rPr>
              <w:t>100</w:t>
            </w:r>
          </w:p>
        </w:tc>
        <w:tc>
          <w:tcPr>
            <w:tcW w:w="1309" w:type="dxa"/>
            <w:shd w:val="clear" w:color="auto" w:fill="auto"/>
          </w:tcPr>
          <w:p w:rsidR="00990507" w:rsidRPr="00990507" w:rsidRDefault="00990507" w:rsidP="00990507">
            <w:pPr>
              <w:spacing w:after="0" w:line="360" w:lineRule="auto"/>
              <w:rPr>
                <w:rFonts w:eastAsia="Times New Roman" w:cs="Arial"/>
                <w:lang w:eastAsia="en-AU"/>
              </w:rPr>
            </w:pPr>
            <w:r w:rsidRPr="00990507">
              <w:rPr>
                <w:rFonts w:eastAsia="Times New Roman" w:cs="Arial"/>
                <w:lang w:eastAsia="en-AU"/>
              </w:rPr>
              <w:t>15</w:t>
            </w:r>
          </w:p>
        </w:tc>
        <w:tc>
          <w:tcPr>
            <w:tcW w:w="1814" w:type="dxa"/>
            <w:shd w:val="clear" w:color="auto" w:fill="auto"/>
          </w:tcPr>
          <w:p w:rsidR="00990507" w:rsidRPr="00990507" w:rsidRDefault="00990507" w:rsidP="00990507">
            <w:pPr>
              <w:spacing w:after="0" w:line="240" w:lineRule="auto"/>
              <w:rPr>
                <w:rFonts w:eastAsia="Times New Roman" w:cs="Arial"/>
                <w:lang w:eastAsia="en-AU"/>
              </w:rPr>
            </w:pPr>
          </w:p>
        </w:tc>
        <w:tc>
          <w:tcPr>
            <w:tcW w:w="1831" w:type="dxa"/>
            <w:shd w:val="clear" w:color="auto" w:fill="auto"/>
          </w:tcPr>
          <w:p w:rsidR="00990507" w:rsidRPr="00990507" w:rsidRDefault="00990507" w:rsidP="00990507">
            <w:pPr>
              <w:spacing w:after="0" w:line="240" w:lineRule="auto"/>
              <w:rPr>
                <w:rFonts w:eastAsia="Times New Roman" w:cs="Arial"/>
                <w:lang w:eastAsia="en-AU"/>
              </w:rPr>
            </w:pPr>
          </w:p>
        </w:tc>
      </w:tr>
      <w:tr w:rsidR="00990507" w:rsidRPr="00990507" w:rsidTr="00FE1525">
        <w:tc>
          <w:tcPr>
            <w:tcW w:w="1367" w:type="dxa"/>
            <w:shd w:val="clear" w:color="auto" w:fill="auto"/>
          </w:tcPr>
          <w:p w:rsidR="00990507" w:rsidRPr="00990507" w:rsidRDefault="00990507" w:rsidP="00990507">
            <w:pPr>
              <w:spacing w:after="0" w:line="480" w:lineRule="auto"/>
              <w:rPr>
                <w:rFonts w:eastAsia="Times New Roman" w:cs="Arial"/>
                <w:lang w:eastAsia="en-AU"/>
              </w:rPr>
            </w:pPr>
            <w:r w:rsidRPr="00990507">
              <w:rPr>
                <w:rFonts w:eastAsia="Times New Roman" w:cs="Arial"/>
                <w:lang w:eastAsia="en-AU"/>
              </w:rPr>
              <w:t>Suspect 4</w:t>
            </w:r>
          </w:p>
        </w:tc>
        <w:tc>
          <w:tcPr>
            <w:tcW w:w="2481" w:type="dxa"/>
            <w:shd w:val="clear" w:color="auto" w:fill="auto"/>
          </w:tcPr>
          <w:p w:rsidR="00990507" w:rsidRPr="00990507" w:rsidRDefault="00990507" w:rsidP="00990507">
            <w:pPr>
              <w:spacing w:after="0" w:line="360" w:lineRule="auto"/>
              <w:rPr>
                <w:rFonts w:eastAsia="Times New Roman" w:cs="Arial"/>
                <w:lang w:eastAsia="en-AU"/>
              </w:rPr>
            </w:pPr>
          </w:p>
        </w:tc>
        <w:tc>
          <w:tcPr>
            <w:tcW w:w="1496" w:type="dxa"/>
            <w:shd w:val="clear" w:color="auto" w:fill="auto"/>
          </w:tcPr>
          <w:p w:rsidR="00990507" w:rsidRPr="00990507" w:rsidRDefault="00990507" w:rsidP="00990507">
            <w:pPr>
              <w:spacing w:after="0" w:line="360" w:lineRule="auto"/>
              <w:rPr>
                <w:rFonts w:eastAsia="Times New Roman" w:cs="Arial"/>
                <w:lang w:eastAsia="en-AU"/>
              </w:rPr>
            </w:pPr>
            <w:r w:rsidRPr="00990507">
              <w:rPr>
                <w:rFonts w:eastAsia="Times New Roman" w:cs="Arial"/>
                <w:lang w:eastAsia="en-AU"/>
              </w:rPr>
              <w:t>100</w:t>
            </w:r>
          </w:p>
        </w:tc>
        <w:tc>
          <w:tcPr>
            <w:tcW w:w="1309" w:type="dxa"/>
            <w:shd w:val="clear" w:color="auto" w:fill="auto"/>
          </w:tcPr>
          <w:p w:rsidR="00990507" w:rsidRPr="00990507" w:rsidRDefault="00990507" w:rsidP="00990507">
            <w:pPr>
              <w:spacing w:after="0" w:line="360" w:lineRule="auto"/>
              <w:rPr>
                <w:rFonts w:eastAsia="Times New Roman" w:cs="Arial"/>
                <w:lang w:eastAsia="en-AU"/>
              </w:rPr>
            </w:pPr>
            <w:r w:rsidRPr="00990507">
              <w:rPr>
                <w:rFonts w:eastAsia="Times New Roman" w:cs="Arial"/>
                <w:lang w:eastAsia="en-AU"/>
              </w:rPr>
              <w:t>15</w:t>
            </w:r>
          </w:p>
        </w:tc>
        <w:tc>
          <w:tcPr>
            <w:tcW w:w="1814" w:type="dxa"/>
            <w:shd w:val="clear" w:color="auto" w:fill="auto"/>
          </w:tcPr>
          <w:p w:rsidR="00990507" w:rsidRPr="00990507" w:rsidRDefault="00990507" w:rsidP="00990507">
            <w:pPr>
              <w:spacing w:after="0" w:line="240" w:lineRule="auto"/>
              <w:rPr>
                <w:rFonts w:eastAsia="Times New Roman" w:cs="Arial"/>
                <w:lang w:eastAsia="en-AU"/>
              </w:rPr>
            </w:pPr>
          </w:p>
        </w:tc>
        <w:tc>
          <w:tcPr>
            <w:tcW w:w="1831" w:type="dxa"/>
            <w:shd w:val="clear" w:color="auto" w:fill="auto"/>
          </w:tcPr>
          <w:p w:rsidR="00990507" w:rsidRPr="00990507" w:rsidRDefault="00990507" w:rsidP="00990507">
            <w:pPr>
              <w:spacing w:after="0" w:line="240" w:lineRule="auto"/>
              <w:rPr>
                <w:rFonts w:eastAsia="Times New Roman" w:cs="Arial"/>
                <w:lang w:eastAsia="en-AU"/>
              </w:rPr>
            </w:pPr>
          </w:p>
        </w:tc>
      </w:tr>
    </w:tbl>
    <w:p w:rsidR="00990507" w:rsidRPr="00990507" w:rsidRDefault="00990507" w:rsidP="00990507">
      <w:pPr>
        <w:spacing w:after="0" w:line="240" w:lineRule="auto"/>
        <w:rPr>
          <w:rFonts w:eastAsia="Times New Roman" w:cs="Arial"/>
          <w:lang w:eastAsia="en-AU"/>
        </w:rPr>
      </w:pPr>
    </w:p>
    <w:p w:rsidR="00990507" w:rsidRPr="00990507" w:rsidRDefault="00990507" w:rsidP="00990507">
      <w:pPr>
        <w:spacing w:after="0" w:line="240" w:lineRule="auto"/>
        <w:rPr>
          <w:rFonts w:eastAsia="Times New Roman" w:cs="Times New Roman"/>
          <w:lang w:eastAsia="en-AU"/>
        </w:rPr>
      </w:pPr>
      <w:r w:rsidRPr="00990507">
        <w:rPr>
          <w:rFonts w:eastAsia="Times New Roman" w:cs="Times New Roman"/>
          <w:lang w:eastAsia="en-AU"/>
        </w:rPr>
        <w:t xml:space="preserve">Visit the crime scene and </w:t>
      </w:r>
      <w:r w:rsidRPr="00990507">
        <w:rPr>
          <w:rFonts w:eastAsia="Times New Roman" w:cs="Times New Roman"/>
          <w:i/>
          <w:lang w:eastAsia="en-AU"/>
        </w:rPr>
        <w:t>carefully</w:t>
      </w:r>
      <w:r w:rsidRPr="00990507">
        <w:rPr>
          <w:rFonts w:eastAsia="Times New Roman" w:cs="Times New Roman"/>
          <w:lang w:eastAsia="en-AU"/>
        </w:rPr>
        <w:t xml:space="preserve"> – without disturbing any evidence, measure the length of the footprint there. Calculate the height of the person who visited the scene of the crime. Which suspects fit this description??</w:t>
      </w:r>
    </w:p>
    <w:p w:rsidR="00EB2C3C" w:rsidRDefault="00EB2C3C" w:rsidP="00EB2C3C"/>
    <w:p w:rsidR="00EB2C3C" w:rsidRDefault="00EB2C3C" w:rsidP="00EB2C3C"/>
    <w:p w:rsidR="00990507" w:rsidRPr="00990507" w:rsidRDefault="00990507" w:rsidP="00990507">
      <w:pPr>
        <w:spacing w:after="0" w:line="240" w:lineRule="auto"/>
        <w:rPr>
          <w:rFonts w:eastAsia="Times New Roman" w:cs="Arial"/>
          <w:b/>
          <w:bCs/>
          <w:i/>
          <w:sz w:val="28"/>
          <w:szCs w:val="28"/>
          <w:lang w:eastAsia="en-AU"/>
        </w:rPr>
      </w:pPr>
      <w:r w:rsidRPr="00990507">
        <w:rPr>
          <w:rFonts w:eastAsia="Times New Roman" w:cs="Arial"/>
          <w:b/>
          <w:bCs/>
          <w:i/>
          <w:sz w:val="28"/>
          <w:szCs w:val="28"/>
          <w:lang w:eastAsia="en-AU"/>
        </w:rPr>
        <w:lastRenderedPageBreak/>
        <w:t xml:space="preserve">WHAT IS </w:t>
      </w:r>
      <w:r w:rsidR="00D17718" w:rsidRPr="00990507">
        <w:rPr>
          <w:rFonts w:eastAsia="Times New Roman" w:cs="Arial"/>
          <w:b/>
          <w:bCs/>
          <w:i/>
          <w:sz w:val="28"/>
          <w:szCs w:val="28"/>
          <w:lang w:eastAsia="en-AU"/>
        </w:rPr>
        <w:t>THAT</w:t>
      </w:r>
      <w:r w:rsidR="00D17718">
        <w:rPr>
          <w:rFonts w:eastAsia="Times New Roman" w:cs="Arial"/>
          <w:b/>
          <w:bCs/>
          <w:i/>
          <w:sz w:val="28"/>
          <w:szCs w:val="28"/>
          <w:lang w:eastAsia="en-AU"/>
        </w:rPr>
        <w:t xml:space="preserve"> WHITE</w:t>
      </w:r>
      <w:r w:rsidRPr="00990507">
        <w:rPr>
          <w:rFonts w:eastAsia="Times New Roman" w:cs="Arial"/>
          <w:b/>
          <w:bCs/>
          <w:i/>
          <w:sz w:val="28"/>
          <w:szCs w:val="28"/>
          <w:lang w:eastAsia="en-AU"/>
        </w:rPr>
        <w:t xml:space="preserve"> POWDER?</w:t>
      </w:r>
    </w:p>
    <w:p w:rsidR="00990507" w:rsidRDefault="00990507" w:rsidP="00990507">
      <w:pPr>
        <w:spacing w:after="0" w:line="240" w:lineRule="auto"/>
        <w:rPr>
          <w:rFonts w:eastAsia="Times New Roman" w:cs="Times New Roman"/>
          <w:lang w:eastAsia="en-AU"/>
        </w:rPr>
      </w:pPr>
    </w:p>
    <w:p w:rsidR="00990507" w:rsidRPr="00990507" w:rsidRDefault="00D17718" w:rsidP="00990507">
      <w:pPr>
        <w:spacing w:after="0" w:line="240" w:lineRule="auto"/>
        <w:rPr>
          <w:ins w:id="2" w:author="DE&amp;T User" w:date="2006-09-27T12:58:00Z"/>
          <w:rFonts w:eastAsia="Times New Roman" w:cs="Arial"/>
          <w:lang w:eastAsia="en-AU"/>
        </w:rPr>
      </w:pPr>
      <w:r w:rsidRPr="00990507">
        <w:rPr>
          <w:rFonts w:eastAsia="Times New Roman" w:cs="Arial"/>
          <w:b/>
          <w:bCs/>
          <w:i/>
          <w:noProof/>
          <w:sz w:val="28"/>
          <w:szCs w:val="28"/>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465.6pt;margin-top:16.3pt;width:88.05pt;height:68pt;z-index:251685888" wrapcoords="-119 0 -119 21446 21600 21446 21600 0 -119 0">
            <v:imagedata r:id="rId26" o:title=""/>
            <w10:wrap type="tight"/>
          </v:shape>
          <o:OLEObject Type="Embed" ProgID="PBrush" ShapeID="_x0000_s1034" DrawAspect="Content" ObjectID="_1477809241" r:id="rId27"/>
        </w:pict>
      </w:r>
      <w:r w:rsidR="00990507" w:rsidRPr="00990507">
        <w:rPr>
          <w:rFonts w:eastAsia="Times New Roman" w:cs="Arial"/>
          <w:lang w:eastAsia="en-AU"/>
        </w:rPr>
        <w:t>Detectives have collected a range of white powders from each of the suspects’ desks.  By testing the chemicals with known chemicals, their identity can be determined.</w:t>
      </w:r>
    </w:p>
    <w:p w:rsidR="00990507" w:rsidRPr="00990507" w:rsidRDefault="00990507" w:rsidP="00990507">
      <w:pPr>
        <w:spacing w:after="0" w:line="240" w:lineRule="auto"/>
        <w:rPr>
          <w:rFonts w:eastAsia="Times New Roman" w:cs="Times New Roman"/>
          <w:color w:val="000000"/>
          <w:lang w:eastAsia="en-AU"/>
        </w:rPr>
      </w:pPr>
    </w:p>
    <w:p w:rsidR="00990507" w:rsidRPr="00990507" w:rsidRDefault="00990507" w:rsidP="00990507">
      <w:pPr>
        <w:spacing w:after="0" w:line="240" w:lineRule="auto"/>
        <w:rPr>
          <w:rFonts w:eastAsia="Times New Roman" w:cs="Times New Roman"/>
          <w:color w:val="000000"/>
          <w:lang w:eastAsia="en-AU"/>
        </w:rPr>
      </w:pPr>
      <w:r w:rsidRPr="00990507">
        <w:rPr>
          <w:rFonts w:eastAsia="Times New Roman" w:cs="Times New Roman"/>
          <w:b/>
          <w:color w:val="000000"/>
          <w:lang w:eastAsia="en-AU"/>
        </w:rPr>
        <w:t>Materials</w:t>
      </w:r>
      <w:r w:rsidRPr="00990507">
        <w:rPr>
          <w:rFonts w:eastAsia="Times New Roman" w:cs="Times New Roman"/>
          <w:color w:val="000000"/>
          <w:lang w:eastAsia="en-AU"/>
        </w:rPr>
        <w:t>:</w:t>
      </w:r>
    </w:p>
    <w:p w:rsidR="00990507" w:rsidRPr="00990507" w:rsidRDefault="00990507" w:rsidP="00990507">
      <w:pPr>
        <w:tabs>
          <w:tab w:val="left" w:pos="2431"/>
          <w:tab w:val="left" w:pos="5049"/>
          <w:tab w:val="left" w:pos="7667"/>
        </w:tabs>
        <w:spacing w:after="0" w:line="240" w:lineRule="auto"/>
        <w:rPr>
          <w:rFonts w:eastAsia="Times New Roman" w:cs="Times New Roman"/>
          <w:bCs/>
          <w:color w:val="003300"/>
          <w:lang w:eastAsia="en-AU"/>
        </w:rPr>
      </w:pPr>
      <w:r w:rsidRPr="00990507">
        <w:rPr>
          <w:rFonts w:eastAsia="Times New Roman" w:cs="Times New Roman"/>
          <w:bCs/>
          <w:color w:val="003300"/>
          <w:lang w:eastAsia="en-AU"/>
        </w:rPr>
        <w:t>White chalk/powders</w:t>
      </w:r>
      <w:r w:rsidRPr="00990507">
        <w:rPr>
          <w:rFonts w:eastAsia="Times New Roman" w:cs="Times New Roman"/>
          <w:bCs/>
          <w:color w:val="003300"/>
          <w:lang w:eastAsia="en-AU"/>
        </w:rPr>
        <w:tab/>
      </w:r>
      <w:r w:rsidR="00FF1B34" w:rsidRPr="00990507">
        <w:rPr>
          <w:rFonts w:eastAsia="Times New Roman" w:cs="Times New Roman"/>
          <w:bCs/>
          <w:color w:val="003300"/>
          <w:lang w:eastAsia="en-AU"/>
        </w:rPr>
        <w:t>White</w:t>
      </w:r>
      <w:r w:rsidRPr="00990507">
        <w:rPr>
          <w:rFonts w:eastAsia="Times New Roman" w:cs="Times New Roman"/>
          <w:bCs/>
          <w:color w:val="003300"/>
          <w:lang w:eastAsia="en-AU"/>
        </w:rPr>
        <w:t xml:space="preserve"> paper</w:t>
      </w:r>
      <w:r w:rsidRPr="00990507">
        <w:rPr>
          <w:rFonts w:eastAsia="Times New Roman" w:cs="Times New Roman"/>
          <w:bCs/>
          <w:color w:val="003300"/>
          <w:lang w:eastAsia="en-AU"/>
        </w:rPr>
        <w:tab/>
        <w:t>Magnifying glass</w:t>
      </w:r>
      <w:r w:rsidRPr="00990507">
        <w:rPr>
          <w:rFonts w:eastAsia="Times New Roman" w:cs="Times New Roman"/>
          <w:bCs/>
          <w:color w:val="003300"/>
          <w:lang w:eastAsia="en-AU"/>
        </w:rPr>
        <w:tab/>
        <w:t>Spatulas</w:t>
      </w:r>
      <w:r w:rsidRPr="00990507">
        <w:rPr>
          <w:rFonts w:eastAsia="Times New Roman" w:cs="Times New Roman"/>
          <w:bCs/>
          <w:color w:val="003300"/>
          <w:lang w:eastAsia="en-AU"/>
        </w:rPr>
        <w:tab/>
      </w:r>
    </w:p>
    <w:p w:rsidR="00990507" w:rsidRPr="00990507" w:rsidRDefault="00990507" w:rsidP="00990507">
      <w:pPr>
        <w:tabs>
          <w:tab w:val="left" w:pos="2431"/>
          <w:tab w:val="left" w:pos="5049"/>
          <w:tab w:val="left" w:pos="7667"/>
        </w:tabs>
        <w:spacing w:after="0" w:line="240" w:lineRule="auto"/>
        <w:rPr>
          <w:rFonts w:eastAsia="Times New Roman" w:cs="Times New Roman"/>
          <w:bCs/>
          <w:color w:val="003300"/>
          <w:lang w:eastAsia="en-AU"/>
        </w:rPr>
      </w:pPr>
      <w:r w:rsidRPr="00990507">
        <w:rPr>
          <w:rFonts w:eastAsia="Times New Roman" w:cs="Times New Roman"/>
          <w:bCs/>
          <w:color w:val="003300"/>
          <w:lang w:eastAsia="en-AU"/>
        </w:rPr>
        <w:t>Water</w:t>
      </w:r>
      <w:r w:rsidRPr="00990507">
        <w:rPr>
          <w:rFonts w:eastAsia="Times New Roman" w:cs="Times New Roman"/>
          <w:bCs/>
          <w:color w:val="003300"/>
          <w:lang w:eastAsia="en-AU"/>
        </w:rPr>
        <w:tab/>
        <w:t>Acids</w:t>
      </w:r>
      <w:r w:rsidRPr="00990507">
        <w:rPr>
          <w:rFonts w:eastAsia="Times New Roman" w:cs="Times New Roman"/>
          <w:bCs/>
          <w:color w:val="003300"/>
          <w:lang w:eastAsia="en-AU"/>
        </w:rPr>
        <w:tab/>
        <w:t>Iodine solution</w:t>
      </w:r>
      <w:r w:rsidRPr="00990507">
        <w:rPr>
          <w:rFonts w:eastAsia="Times New Roman" w:cs="Times New Roman"/>
          <w:bCs/>
          <w:color w:val="003300"/>
          <w:lang w:eastAsia="en-AU"/>
        </w:rPr>
        <w:tab/>
        <w:t>Bunsen burner</w:t>
      </w:r>
    </w:p>
    <w:p w:rsidR="00990507" w:rsidRPr="00990507" w:rsidRDefault="00990507" w:rsidP="00990507">
      <w:pPr>
        <w:spacing w:after="0" w:line="240" w:lineRule="auto"/>
        <w:rPr>
          <w:rFonts w:eastAsia="Times New Roman" w:cs="Times New Roman"/>
          <w:lang w:eastAsia="en-AU"/>
        </w:rPr>
      </w:pPr>
    </w:p>
    <w:p w:rsidR="00990507" w:rsidRPr="00990507" w:rsidRDefault="00990507" w:rsidP="00990507">
      <w:pPr>
        <w:spacing w:after="0" w:line="240" w:lineRule="auto"/>
        <w:rPr>
          <w:rFonts w:eastAsia="Times New Roman" w:cs="Times New Roman"/>
          <w:color w:val="000000"/>
          <w:lang w:eastAsia="en-AU"/>
        </w:rPr>
      </w:pPr>
      <w:r w:rsidRPr="00990507">
        <w:rPr>
          <w:rFonts w:eastAsia="Times New Roman" w:cs="Times New Roman"/>
          <w:b/>
          <w:color w:val="000000"/>
          <w:lang w:eastAsia="en-AU"/>
        </w:rPr>
        <w:t>Method</w:t>
      </w:r>
      <w:r w:rsidRPr="00990507">
        <w:rPr>
          <w:rFonts w:eastAsia="Times New Roman" w:cs="Times New Roman"/>
          <w:color w:val="000000"/>
          <w:lang w:eastAsia="en-AU"/>
        </w:rPr>
        <w:t>:</w:t>
      </w:r>
    </w:p>
    <w:p w:rsidR="00990507" w:rsidRPr="00990507" w:rsidRDefault="00990507" w:rsidP="00990507">
      <w:pPr>
        <w:spacing w:after="0" w:line="240" w:lineRule="auto"/>
        <w:rPr>
          <w:rFonts w:eastAsia="Times New Roman" w:cs="Times New Roman"/>
          <w:color w:val="000000"/>
          <w:u w:val="single"/>
          <w:lang w:eastAsia="en-AU"/>
        </w:rPr>
      </w:pPr>
      <w:r w:rsidRPr="00990507">
        <w:rPr>
          <w:rFonts w:eastAsia="Times New Roman" w:cs="Times New Roman"/>
          <w:color w:val="000000"/>
          <w:u w:val="single"/>
          <w:lang w:eastAsia="en-AU"/>
        </w:rPr>
        <w:t>Part A: Appearance:</w:t>
      </w:r>
    </w:p>
    <w:p w:rsidR="00990507" w:rsidRPr="00990507" w:rsidRDefault="00990507" w:rsidP="00990507">
      <w:pPr>
        <w:spacing w:after="0" w:line="240" w:lineRule="auto"/>
        <w:rPr>
          <w:rFonts w:eastAsia="Times New Roman" w:cs="Arial"/>
          <w:lang w:eastAsia="en-AU"/>
        </w:rPr>
      </w:pPr>
      <w:r w:rsidRPr="00990507">
        <w:rPr>
          <w:rFonts w:eastAsia="Times New Roman" w:cs="Arial"/>
          <w:lang w:eastAsia="en-AU"/>
        </w:rPr>
        <w:t xml:space="preserve">Place a spatula of one of the 5 white powders on a sheet of black paper. </w:t>
      </w:r>
    </w:p>
    <w:p w:rsidR="00990507" w:rsidRPr="00990507" w:rsidRDefault="00990507" w:rsidP="00990507">
      <w:pPr>
        <w:spacing w:after="0" w:line="240" w:lineRule="auto"/>
        <w:rPr>
          <w:rFonts w:eastAsia="Times New Roman" w:cs="Times New Roman"/>
          <w:lang w:eastAsia="en-AU"/>
        </w:rPr>
      </w:pPr>
      <w:r w:rsidRPr="00990507">
        <w:rPr>
          <w:rFonts w:eastAsia="Times New Roman" w:cs="Arial"/>
          <w:lang w:eastAsia="en-AU"/>
        </w:rPr>
        <w:t>Study the powders with the magnifying glass. Examine what each powder looks like. Does it have large or small grains? Examine the powders further by rubbing each powder between your fingers. Describe how each powder feels in the Texture column of the chart.</w:t>
      </w:r>
      <w:r w:rsidRPr="00990507">
        <w:rPr>
          <w:rFonts w:eastAsia="Times New Roman" w:cs="Times New Roman"/>
          <w:lang w:eastAsia="en-AU"/>
        </w:rPr>
        <w:t xml:space="preserve"> </w:t>
      </w:r>
    </w:p>
    <w:p w:rsidR="00990507" w:rsidRPr="00990507" w:rsidRDefault="00990507" w:rsidP="00990507">
      <w:pPr>
        <w:spacing w:after="0" w:line="240" w:lineRule="auto"/>
        <w:rPr>
          <w:rFonts w:eastAsia="Times New Roman" w:cs="Arial"/>
          <w:lang w:eastAsia="en-AU"/>
        </w:rPr>
      </w:pPr>
      <w:r w:rsidRPr="00990507">
        <w:rPr>
          <w:rFonts w:eastAsia="Times New Roman" w:cs="Arial"/>
          <w:lang w:eastAsia="en-AU"/>
        </w:rPr>
        <w:t xml:space="preserve">Determine if there is a smell to any of the powders. </w:t>
      </w:r>
    </w:p>
    <w:p w:rsidR="00990507" w:rsidRPr="00990507" w:rsidRDefault="00990507" w:rsidP="00990507">
      <w:pPr>
        <w:spacing w:after="0" w:line="240" w:lineRule="auto"/>
        <w:rPr>
          <w:rFonts w:eastAsia="Times New Roman" w:cs="Times New Roman"/>
          <w:color w:val="000000"/>
          <w:lang w:eastAsia="en-AU"/>
        </w:rPr>
      </w:pPr>
      <w:r w:rsidRPr="00990507">
        <w:rPr>
          <w:rFonts w:eastAsia="Times New Roman" w:cs="Times New Roman"/>
          <w:noProof/>
        </w:rPr>
        <w:drawing>
          <wp:anchor distT="0" distB="0" distL="114300" distR="114300" simplePos="0" relativeHeight="251686912" behindDoc="1" locked="0" layoutInCell="1" allowOverlap="1" wp14:anchorId="0AB4B9B9" wp14:editId="5245A85A">
            <wp:simplePos x="0" y="0"/>
            <wp:positionH relativeFrom="column">
              <wp:posOffset>5818505</wp:posOffset>
            </wp:positionH>
            <wp:positionV relativeFrom="paragraph">
              <wp:posOffset>76200</wp:posOffset>
            </wp:positionV>
            <wp:extent cx="565150" cy="565150"/>
            <wp:effectExtent l="0" t="0" r="6350" b="6350"/>
            <wp:wrapTight wrapText="bothSides">
              <wp:wrapPolygon edited="0">
                <wp:start x="0" y="0"/>
                <wp:lineTo x="0" y="21115"/>
                <wp:lineTo x="21115" y="21115"/>
                <wp:lineTo x="21115" y="0"/>
                <wp:lineTo x="0" y="0"/>
              </wp:wrapPolygon>
            </wp:wrapTight>
            <wp:docPr id="43" name="Picture 43" descr="j0339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033945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flipH="1">
                      <a:off x="0" y="0"/>
                      <a:ext cx="565150"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0507">
        <w:rPr>
          <w:rFonts w:eastAsia="Times New Roman" w:cs="Times New Roman"/>
          <w:color w:val="000000"/>
          <w:u w:val="single"/>
          <w:lang w:eastAsia="en-AU"/>
        </w:rPr>
        <w:t>Part B: Test with water:</w:t>
      </w:r>
    </w:p>
    <w:p w:rsidR="00990507" w:rsidRPr="00990507" w:rsidRDefault="00990507" w:rsidP="00990507">
      <w:pPr>
        <w:spacing w:after="0" w:line="240" w:lineRule="auto"/>
        <w:rPr>
          <w:rFonts w:eastAsia="Times New Roman" w:cs="Times New Roman"/>
          <w:lang w:eastAsia="en-AU"/>
        </w:rPr>
      </w:pPr>
      <w:r w:rsidRPr="00990507">
        <w:rPr>
          <w:rFonts w:eastAsia="Times New Roman" w:cs="Arial"/>
          <w:lang w:eastAsia="en-AU"/>
        </w:rPr>
        <w:t>Pour a small amount of water into 5 test tubes</w:t>
      </w:r>
    </w:p>
    <w:p w:rsidR="00990507" w:rsidRPr="00990507" w:rsidRDefault="00990507" w:rsidP="00990507">
      <w:pPr>
        <w:spacing w:after="0" w:line="240" w:lineRule="auto"/>
        <w:rPr>
          <w:rFonts w:eastAsia="Times New Roman" w:cs="Times New Roman"/>
          <w:lang w:eastAsia="en-AU"/>
        </w:rPr>
      </w:pPr>
      <w:r w:rsidRPr="00990507">
        <w:rPr>
          <w:rFonts w:eastAsia="Times New Roman" w:cs="Arial"/>
          <w:lang w:eastAsia="en-AU"/>
        </w:rPr>
        <w:t>Add a different powder to each test tube</w:t>
      </w:r>
    </w:p>
    <w:p w:rsidR="00990507" w:rsidRPr="00990507" w:rsidRDefault="00990507" w:rsidP="00990507">
      <w:pPr>
        <w:spacing w:after="0" w:line="240" w:lineRule="auto"/>
        <w:rPr>
          <w:rFonts w:eastAsia="Times New Roman" w:cs="Arial"/>
          <w:lang w:eastAsia="en-AU"/>
        </w:rPr>
      </w:pPr>
      <w:r w:rsidRPr="00990507">
        <w:rPr>
          <w:rFonts w:eastAsia="Times New Roman" w:cs="Arial"/>
          <w:lang w:eastAsia="en-AU"/>
        </w:rPr>
        <w:t xml:space="preserve">Examine what happens. Do the powders dissolve? Is there a reaction? </w:t>
      </w:r>
    </w:p>
    <w:p w:rsidR="00990507" w:rsidRPr="00990507" w:rsidRDefault="00990507" w:rsidP="00990507">
      <w:pPr>
        <w:spacing w:after="0" w:line="240" w:lineRule="auto"/>
        <w:rPr>
          <w:rFonts w:eastAsia="Times New Roman" w:cs="Times New Roman"/>
          <w:color w:val="000000"/>
          <w:u w:val="single"/>
          <w:lang w:eastAsia="en-AU"/>
        </w:rPr>
      </w:pPr>
      <w:r w:rsidRPr="00D17718">
        <w:rPr>
          <w:rFonts w:eastAsia="Times New Roman" w:cs="Times New Roman"/>
          <w:noProof/>
          <w:u w:val="single"/>
        </w:rPr>
        <w:drawing>
          <wp:anchor distT="0" distB="0" distL="114300" distR="114300" simplePos="0" relativeHeight="251687936" behindDoc="1" locked="0" layoutInCell="1" allowOverlap="1" wp14:anchorId="3E38D6C5" wp14:editId="25941A7C">
            <wp:simplePos x="0" y="0"/>
            <wp:positionH relativeFrom="column">
              <wp:posOffset>5699760</wp:posOffset>
            </wp:positionH>
            <wp:positionV relativeFrom="paragraph">
              <wp:posOffset>119380</wp:posOffset>
            </wp:positionV>
            <wp:extent cx="571500" cy="533400"/>
            <wp:effectExtent l="0" t="0" r="0" b="0"/>
            <wp:wrapTight wrapText="bothSides">
              <wp:wrapPolygon edited="0">
                <wp:start x="16560" y="0"/>
                <wp:lineTo x="11520" y="3086"/>
                <wp:lineTo x="1440" y="11571"/>
                <wp:lineTo x="0" y="17743"/>
                <wp:lineTo x="0" y="20829"/>
                <wp:lineTo x="3600" y="20829"/>
                <wp:lineTo x="10800" y="12343"/>
                <wp:lineTo x="20160" y="8486"/>
                <wp:lineTo x="20880" y="771"/>
                <wp:lineTo x="20160" y="0"/>
                <wp:lineTo x="16560" y="0"/>
              </wp:wrapPolygon>
            </wp:wrapTight>
            <wp:docPr id="42" name="Picture 42" descr="j029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j029103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150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0507">
        <w:rPr>
          <w:rFonts w:eastAsia="Times New Roman" w:cs="Times New Roman"/>
          <w:color w:val="000000"/>
          <w:u w:val="single"/>
          <w:lang w:eastAsia="en-AU"/>
        </w:rPr>
        <w:t>Part C: Test with acid:</w:t>
      </w:r>
    </w:p>
    <w:p w:rsidR="00990507" w:rsidRPr="00990507" w:rsidRDefault="00990507" w:rsidP="00990507">
      <w:pPr>
        <w:spacing w:after="0" w:line="240" w:lineRule="auto"/>
        <w:rPr>
          <w:rFonts w:eastAsia="Times New Roman" w:cs="Times New Roman"/>
          <w:lang w:eastAsia="en-AU"/>
        </w:rPr>
      </w:pPr>
      <w:r w:rsidRPr="00990507">
        <w:rPr>
          <w:rFonts w:eastAsia="Times New Roman" w:cs="Times New Roman"/>
          <w:lang w:eastAsia="en-AU"/>
        </w:rPr>
        <w:t>Pour a small amount of acid into 5 test tubes</w:t>
      </w:r>
    </w:p>
    <w:p w:rsidR="00990507" w:rsidRPr="00990507" w:rsidRDefault="00990507" w:rsidP="00990507">
      <w:pPr>
        <w:spacing w:after="0" w:line="240" w:lineRule="auto"/>
        <w:rPr>
          <w:rFonts w:eastAsia="Times New Roman" w:cs="Times New Roman"/>
          <w:lang w:eastAsia="en-AU"/>
        </w:rPr>
      </w:pPr>
      <w:r w:rsidRPr="00990507">
        <w:rPr>
          <w:rFonts w:eastAsia="Times New Roman" w:cs="Times New Roman"/>
          <w:lang w:eastAsia="en-AU"/>
        </w:rPr>
        <w:t>Add a different powder to each test tube</w:t>
      </w:r>
    </w:p>
    <w:p w:rsidR="00990507" w:rsidRPr="00990507" w:rsidRDefault="00990507" w:rsidP="00990507">
      <w:pPr>
        <w:spacing w:after="0" w:line="240" w:lineRule="auto"/>
        <w:rPr>
          <w:rFonts w:eastAsia="Times New Roman" w:cs="Times New Roman"/>
          <w:lang w:eastAsia="en-AU"/>
        </w:rPr>
      </w:pPr>
      <w:r w:rsidRPr="00990507">
        <w:rPr>
          <w:rFonts w:eastAsia="Times New Roman" w:cs="Times New Roman"/>
          <w:lang w:eastAsia="en-AU"/>
        </w:rPr>
        <w:t xml:space="preserve">Describe what happens to each powder and if there is a reaction of any kind. </w:t>
      </w:r>
    </w:p>
    <w:p w:rsidR="00990507" w:rsidRPr="00990507" w:rsidRDefault="00990507" w:rsidP="00990507">
      <w:pPr>
        <w:spacing w:after="0" w:line="240" w:lineRule="auto"/>
        <w:rPr>
          <w:rFonts w:eastAsia="Times New Roman" w:cs="Times New Roman"/>
          <w:color w:val="000000"/>
          <w:lang w:eastAsia="en-AU"/>
        </w:rPr>
      </w:pPr>
      <w:r w:rsidRPr="00990507">
        <w:rPr>
          <w:rFonts w:eastAsia="Times New Roman" w:cs="Times New Roman"/>
          <w:color w:val="000000"/>
          <w:u w:val="single"/>
          <w:lang w:eastAsia="en-AU"/>
        </w:rPr>
        <w:t>Part D: Test with Iodine:</w:t>
      </w:r>
      <w:r w:rsidRPr="00990507">
        <w:rPr>
          <w:rFonts w:eastAsia="Times New Roman" w:cs="Arial"/>
          <w:lang w:eastAsia="en-AU"/>
        </w:rPr>
        <w:t xml:space="preserve"> </w:t>
      </w:r>
      <w:r w:rsidRPr="00990507">
        <w:rPr>
          <w:rFonts w:eastAsia="Times New Roman" w:cs="Arial"/>
          <w:i/>
          <w:u w:val="single"/>
          <w:lang w:eastAsia="en-AU"/>
        </w:rPr>
        <w:t>Iodine should be handled with care</w:t>
      </w:r>
    </w:p>
    <w:p w:rsidR="00990507" w:rsidRPr="00990507" w:rsidRDefault="00990507" w:rsidP="00990507">
      <w:pPr>
        <w:spacing w:after="0" w:line="240" w:lineRule="auto"/>
        <w:rPr>
          <w:rFonts w:eastAsia="Times New Roman" w:cs="Times New Roman"/>
          <w:lang w:eastAsia="en-AU"/>
        </w:rPr>
      </w:pPr>
      <w:r w:rsidRPr="00990507">
        <w:rPr>
          <w:rFonts w:eastAsia="Times New Roman" w:cs="Arial"/>
          <w:lang w:eastAsia="en-AU"/>
        </w:rPr>
        <w:t xml:space="preserve">Place one-half spatula of each powder in a separate test tube. </w:t>
      </w:r>
    </w:p>
    <w:p w:rsidR="00990507" w:rsidRPr="00990507" w:rsidRDefault="00990507" w:rsidP="00990507">
      <w:pPr>
        <w:spacing w:after="0" w:line="240" w:lineRule="auto"/>
        <w:rPr>
          <w:rFonts w:eastAsia="Times New Roman" w:cs="Times New Roman"/>
          <w:lang w:eastAsia="en-AU"/>
        </w:rPr>
      </w:pPr>
      <w:r w:rsidRPr="00990507">
        <w:rPr>
          <w:rFonts w:eastAsia="Times New Roman" w:cs="Arial"/>
          <w:lang w:eastAsia="en-AU"/>
        </w:rPr>
        <w:t xml:space="preserve">Add 2 drops of iodine to each jar using the eyedropper. </w:t>
      </w:r>
    </w:p>
    <w:p w:rsidR="00990507" w:rsidRPr="00990507" w:rsidRDefault="00990507" w:rsidP="00990507">
      <w:pPr>
        <w:spacing w:after="0" w:line="240" w:lineRule="auto"/>
        <w:rPr>
          <w:rFonts w:eastAsia="Times New Roman" w:cs="Times New Roman"/>
          <w:lang w:eastAsia="en-AU"/>
        </w:rPr>
      </w:pPr>
      <w:r w:rsidRPr="00990507">
        <w:rPr>
          <w:rFonts w:eastAsia="Times New Roman" w:cs="Times New Roman"/>
          <w:noProof/>
          <w:color w:val="000000"/>
        </w:rPr>
        <w:drawing>
          <wp:anchor distT="0" distB="0" distL="114300" distR="114300" simplePos="0" relativeHeight="251688960" behindDoc="1" locked="0" layoutInCell="1" allowOverlap="1" wp14:anchorId="4FF5DEBC" wp14:editId="266EC504">
            <wp:simplePos x="0" y="0"/>
            <wp:positionH relativeFrom="column">
              <wp:posOffset>5870575</wp:posOffset>
            </wp:positionH>
            <wp:positionV relativeFrom="paragraph">
              <wp:posOffset>84455</wp:posOffset>
            </wp:positionV>
            <wp:extent cx="571500" cy="571500"/>
            <wp:effectExtent l="0" t="0" r="0" b="0"/>
            <wp:wrapTight wrapText="bothSides">
              <wp:wrapPolygon edited="0">
                <wp:start x="0" y="0"/>
                <wp:lineTo x="0" y="20880"/>
                <wp:lineTo x="20880" y="20880"/>
                <wp:lineTo x="20880" y="0"/>
                <wp:lineTo x="0" y="0"/>
              </wp:wrapPolygon>
            </wp:wrapTight>
            <wp:docPr id="41" name="Picture 41" descr="j0346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j034656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0507">
        <w:rPr>
          <w:rFonts w:eastAsia="Times New Roman" w:cs="Times New Roman"/>
          <w:lang w:eastAsia="en-AU"/>
        </w:rPr>
        <w:t xml:space="preserve"> </w:t>
      </w:r>
      <w:r w:rsidRPr="00990507">
        <w:rPr>
          <w:rFonts w:eastAsia="Times New Roman" w:cs="Times New Roman"/>
          <w:color w:val="000000"/>
          <w:u w:val="single"/>
          <w:lang w:eastAsia="en-AU"/>
        </w:rPr>
        <w:t>Test E: Testing with Heat</w:t>
      </w:r>
    </w:p>
    <w:p w:rsidR="00990507" w:rsidRPr="00990507" w:rsidRDefault="005B60FC" w:rsidP="00990507">
      <w:pPr>
        <w:spacing w:after="0" w:line="240" w:lineRule="auto"/>
        <w:rPr>
          <w:rFonts w:eastAsia="Times New Roman" w:cs="Arial"/>
          <w:lang w:eastAsia="en-AU"/>
        </w:rPr>
      </w:pPr>
      <w:r>
        <w:rPr>
          <w:rFonts w:eastAsia="Times New Roman" w:cs="Arial"/>
          <w:b/>
          <w:noProof/>
        </w:rPr>
        <w:drawing>
          <wp:anchor distT="0" distB="0" distL="114300" distR="114300" simplePos="0" relativeHeight="251701248" behindDoc="1" locked="0" layoutInCell="1" allowOverlap="1" wp14:anchorId="0BAA76C1" wp14:editId="259A7D97">
            <wp:simplePos x="0" y="0"/>
            <wp:positionH relativeFrom="column">
              <wp:posOffset>-353695</wp:posOffset>
            </wp:positionH>
            <wp:positionV relativeFrom="paragraph">
              <wp:posOffset>128905</wp:posOffset>
            </wp:positionV>
            <wp:extent cx="817245" cy="804545"/>
            <wp:effectExtent l="0" t="0" r="1905" b="0"/>
            <wp:wrapTight wrapText="bothSides">
              <wp:wrapPolygon edited="0">
                <wp:start x="0" y="0"/>
                <wp:lineTo x="0" y="20969"/>
                <wp:lineTo x="21147" y="20969"/>
                <wp:lineTo x="21147" y="0"/>
                <wp:lineTo x="0" y="0"/>
              </wp:wrapPolygon>
            </wp:wrapTight>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7245" cy="804545"/>
                    </a:xfrm>
                    <a:prstGeom prst="rect">
                      <a:avLst/>
                    </a:prstGeom>
                    <a:noFill/>
                  </pic:spPr>
                </pic:pic>
              </a:graphicData>
            </a:graphic>
            <wp14:sizeRelH relativeFrom="page">
              <wp14:pctWidth>0</wp14:pctWidth>
            </wp14:sizeRelH>
            <wp14:sizeRelV relativeFrom="page">
              <wp14:pctHeight>0</wp14:pctHeight>
            </wp14:sizeRelV>
          </wp:anchor>
        </w:drawing>
      </w:r>
      <w:r w:rsidR="00990507" w:rsidRPr="00990507">
        <w:rPr>
          <w:rFonts w:eastAsia="Times New Roman" w:cs="Arial"/>
          <w:lang w:eastAsia="en-AU"/>
        </w:rPr>
        <w:t>Place a small amount of each powder in an evaporating basin.</w:t>
      </w:r>
    </w:p>
    <w:p w:rsidR="00990507" w:rsidRDefault="00990507" w:rsidP="00990507">
      <w:pPr>
        <w:spacing w:after="0" w:line="240" w:lineRule="auto"/>
        <w:rPr>
          <w:rFonts w:eastAsia="Times New Roman" w:cs="Arial"/>
          <w:lang w:eastAsia="en-AU"/>
        </w:rPr>
      </w:pPr>
      <w:r w:rsidRPr="00990507">
        <w:rPr>
          <w:rFonts w:eastAsia="Times New Roman" w:cs="Arial"/>
          <w:lang w:eastAsia="en-AU"/>
        </w:rPr>
        <w:t>Carefully heat with a Bu</w:t>
      </w:r>
      <w:r w:rsidR="00D17718">
        <w:rPr>
          <w:rFonts w:eastAsia="Times New Roman" w:cs="Arial"/>
          <w:lang w:eastAsia="en-AU"/>
        </w:rPr>
        <w:t>nsen burner over the blue flame</w:t>
      </w:r>
    </w:p>
    <w:p w:rsidR="00D17718" w:rsidRDefault="00D17718" w:rsidP="00990507">
      <w:pPr>
        <w:spacing w:after="0" w:line="240" w:lineRule="auto"/>
        <w:rPr>
          <w:rFonts w:eastAsia="Times New Roman" w:cs="Arial"/>
          <w:lang w:eastAsia="en-AU"/>
        </w:rPr>
      </w:pPr>
    </w:p>
    <w:p w:rsidR="005B60FC" w:rsidRDefault="005B60FC" w:rsidP="00990507">
      <w:pPr>
        <w:spacing w:after="0" w:line="240" w:lineRule="auto"/>
        <w:rPr>
          <w:rFonts w:eastAsia="Times New Roman" w:cs="Arial"/>
          <w:lang w:eastAsia="en-AU"/>
        </w:rPr>
      </w:pPr>
    </w:p>
    <w:p w:rsidR="00D17718" w:rsidRDefault="00D17718" w:rsidP="00D17718">
      <w:pPr>
        <w:spacing w:after="0" w:line="240" w:lineRule="auto"/>
        <w:rPr>
          <w:rFonts w:eastAsia="Times New Roman" w:cs="Arial"/>
          <w:b/>
          <w:lang w:eastAsia="en-AU"/>
        </w:rPr>
      </w:pPr>
      <w:r w:rsidRPr="00D17718">
        <w:rPr>
          <w:rFonts w:eastAsia="Times New Roman" w:cs="Arial"/>
          <w:b/>
          <w:lang w:eastAsia="en-AU"/>
        </w:rPr>
        <w:t>Observations</w:t>
      </w: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78"/>
        <w:gridCol w:w="1619"/>
        <w:gridCol w:w="1619"/>
        <w:gridCol w:w="1620"/>
        <w:gridCol w:w="1619"/>
        <w:gridCol w:w="1620"/>
      </w:tblGrid>
      <w:tr w:rsidR="00D17718" w:rsidRPr="00D17718" w:rsidTr="00D17718">
        <w:tc>
          <w:tcPr>
            <w:tcW w:w="1978"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r w:rsidRPr="00D17718">
              <w:rPr>
                <w:rFonts w:ascii="Century Gothic" w:eastAsia="Times New Roman" w:hAnsi="Century Gothic" w:cs="Arial"/>
                <w:sz w:val="20"/>
                <w:szCs w:val="20"/>
                <w:lang w:eastAsia="en-AU"/>
              </w:rPr>
              <w:t>Substance / test</w:t>
            </w: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r w:rsidRPr="00D17718">
              <w:rPr>
                <w:rFonts w:ascii="Century Gothic" w:eastAsia="Times New Roman" w:hAnsi="Century Gothic" w:cs="Arial"/>
                <w:sz w:val="20"/>
                <w:szCs w:val="20"/>
                <w:lang w:eastAsia="en-AU"/>
              </w:rPr>
              <w:t>Suspect 1</w:t>
            </w: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r w:rsidRPr="00D17718">
              <w:rPr>
                <w:rFonts w:ascii="Century Gothic" w:eastAsia="Times New Roman" w:hAnsi="Century Gothic" w:cs="Arial"/>
                <w:sz w:val="20"/>
                <w:szCs w:val="20"/>
                <w:lang w:eastAsia="en-AU"/>
              </w:rPr>
              <w:t>Suspect 2</w:t>
            </w: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r w:rsidRPr="00D17718">
              <w:rPr>
                <w:rFonts w:ascii="Century Gothic" w:eastAsia="Times New Roman" w:hAnsi="Century Gothic" w:cs="Arial"/>
                <w:sz w:val="20"/>
                <w:szCs w:val="20"/>
                <w:lang w:eastAsia="en-AU"/>
              </w:rPr>
              <w:t>Suspect 3</w:t>
            </w: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r w:rsidRPr="00D17718">
              <w:rPr>
                <w:rFonts w:ascii="Century Gothic" w:eastAsia="Times New Roman" w:hAnsi="Century Gothic" w:cs="Arial"/>
                <w:sz w:val="20"/>
                <w:szCs w:val="20"/>
                <w:lang w:eastAsia="en-AU"/>
              </w:rPr>
              <w:t>Suspect 4</w:t>
            </w: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r w:rsidRPr="00D17718">
              <w:rPr>
                <w:rFonts w:ascii="Century Gothic" w:eastAsia="Times New Roman" w:hAnsi="Century Gothic" w:cs="Arial"/>
                <w:sz w:val="20"/>
                <w:szCs w:val="20"/>
                <w:lang w:eastAsia="en-AU"/>
              </w:rPr>
              <w:t>Crime scene</w:t>
            </w:r>
          </w:p>
        </w:tc>
      </w:tr>
      <w:tr w:rsidR="00D17718" w:rsidRPr="00D17718" w:rsidTr="00D17718">
        <w:tc>
          <w:tcPr>
            <w:tcW w:w="1978" w:type="dxa"/>
            <w:shd w:val="clear" w:color="auto" w:fill="auto"/>
          </w:tcPr>
          <w:p w:rsidR="00D17718" w:rsidRPr="00D17718" w:rsidRDefault="00D17718" w:rsidP="00D17718">
            <w:pPr>
              <w:spacing w:after="0" w:line="480" w:lineRule="auto"/>
              <w:rPr>
                <w:rFonts w:ascii="Century Gothic" w:eastAsia="Times New Roman" w:hAnsi="Century Gothic" w:cs="Arial"/>
                <w:sz w:val="20"/>
                <w:szCs w:val="20"/>
                <w:lang w:eastAsia="en-AU"/>
              </w:rPr>
            </w:pPr>
            <w:r w:rsidRPr="00D17718">
              <w:rPr>
                <w:rFonts w:ascii="Century Gothic" w:eastAsia="Times New Roman" w:hAnsi="Century Gothic" w:cs="Arial"/>
                <w:sz w:val="20"/>
                <w:szCs w:val="20"/>
                <w:lang w:eastAsia="en-AU"/>
              </w:rPr>
              <w:t>Appearance</w:t>
            </w: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r>
      <w:tr w:rsidR="00D17718" w:rsidRPr="00D17718" w:rsidTr="00D17718">
        <w:tc>
          <w:tcPr>
            <w:tcW w:w="1978" w:type="dxa"/>
            <w:shd w:val="clear" w:color="auto" w:fill="auto"/>
          </w:tcPr>
          <w:p w:rsidR="00D17718" w:rsidRPr="00D17718" w:rsidRDefault="00D17718" w:rsidP="00D17718">
            <w:pPr>
              <w:spacing w:after="0" w:line="480" w:lineRule="auto"/>
              <w:rPr>
                <w:rFonts w:ascii="Century Gothic" w:eastAsia="Times New Roman" w:hAnsi="Century Gothic" w:cs="Arial"/>
                <w:sz w:val="20"/>
                <w:szCs w:val="20"/>
                <w:lang w:eastAsia="en-AU"/>
              </w:rPr>
            </w:pPr>
            <w:r w:rsidRPr="00D17718">
              <w:rPr>
                <w:rFonts w:ascii="Century Gothic" w:eastAsia="Times New Roman" w:hAnsi="Century Gothic" w:cs="Arial"/>
                <w:sz w:val="20"/>
                <w:szCs w:val="20"/>
                <w:lang w:eastAsia="en-AU"/>
              </w:rPr>
              <w:t>Texture</w:t>
            </w: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r>
      <w:tr w:rsidR="00D17718" w:rsidRPr="00D17718" w:rsidTr="00D17718">
        <w:tc>
          <w:tcPr>
            <w:tcW w:w="1978" w:type="dxa"/>
            <w:shd w:val="clear" w:color="auto" w:fill="auto"/>
          </w:tcPr>
          <w:p w:rsidR="00D17718" w:rsidRPr="00D17718" w:rsidRDefault="00D17718" w:rsidP="00D17718">
            <w:pPr>
              <w:spacing w:after="0" w:line="480" w:lineRule="auto"/>
              <w:rPr>
                <w:rFonts w:ascii="Century Gothic" w:eastAsia="Times New Roman" w:hAnsi="Century Gothic" w:cs="Arial"/>
                <w:sz w:val="20"/>
                <w:szCs w:val="20"/>
                <w:lang w:eastAsia="en-AU"/>
              </w:rPr>
            </w:pPr>
            <w:r w:rsidRPr="00D17718">
              <w:rPr>
                <w:rFonts w:ascii="Century Gothic" w:eastAsia="Times New Roman" w:hAnsi="Century Gothic" w:cs="Arial"/>
                <w:sz w:val="20"/>
                <w:szCs w:val="20"/>
                <w:lang w:eastAsia="en-AU"/>
              </w:rPr>
              <w:t>Smell</w:t>
            </w: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r>
      <w:tr w:rsidR="00D17718" w:rsidRPr="00D17718" w:rsidTr="00D17718">
        <w:tc>
          <w:tcPr>
            <w:tcW w:w="1978"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r w:rsidRPr="00D17718">
              <w:rPr>
                <w:rFonts w:ascii="Century Gothic" w:eastAsia="Times New Roman" w:hAnsi="Century Gothic" w:cs="Arial"/>
                <w:sz w:val="20"/>
                <w:szCs w:val="20"/>
                <w:lang w:eastAsia="en-AU"/>
              </w:rPr>
              <w:t>Reaction in water</w:t>
            </w:r>
          </w:p>
        </w:tc>
        <w:tc>
          <w:tcPr>
            <w:tcW w:w="1619" w:type="dxa"/>
            <w:shd w:val="clear" w:color="auto" w:fill="auto"/>
          </w:tcPr>
          <w:p w:rsidR="00D17718" w:rsidRDefault="00D17718" w:rsidP="00D17718">
            <w:pPr>
              <w:spacing w:after="0" w:line="240" w:lineRule="auto"/>
              <w:rPr>
                <w:rFonts w:ascii="Century Gothic" w:eastAsia="Times New Roman" w:hAnsi="Century Gothic" w:cs="Arial"/>
                <w:sz w:val="20"/>
                <w:szCs w:val="20"/>
                <w:lang w:eastAsia="en-AU"/>
              </w:rPr>
            </w:pPr>
          </w:p>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r>
      <w:tr w:rsidR="00D17718" w:rsidRPr="00D17718" w:rsidTr="00D17718">
        <w:tc>
          <w:tcPr>
            <w:tcW w:w="1978" w:type="dxa"/>
            <w:shd w:val="clear" w:color="auto" w:fill="auto"/>
          </w:tcPr>
          <w:p w:rsidR="00D17718" w:rsidRPr="00D17718" w:rsidRDefault="00D17718" w:rsidP="00D17718">
            <w:pPr>
              <w:spacing w:after="0" w:line="240" w:lineRule="auto"/>
              <w:rPr>
                <w:rFonts w:ascii="Times New Roman" w:eastAsia="Times New Roman" w:hAnsi="Times New Roman" w:cs="Times New Roman"/>
                <w:sz w:val="20"/>
                <w:szCs w:val="20"/>
                <w:lang w:eastAsia="en-AU"/>
              </w:rPr>
            </w:pPr>
            <w:r w:rsidRPr="00D17718">
              <w:rPr>
                <w:rFonts w:ascii="Times New Roman" w:eastAsia="Times New Roman" w:hAnsi="Times New Roman" w:cs="Times New Roman"/>
                <w:sz w:val="20"/>
                <w:szCs w:val="20"/>
                <w:lang w:eastAsia="en-AU"/>
              </w:rPr>
              <w:t>Reaction in acid</w:t>
            </w:r>
          </w:p>
        </w:tc>
        <w:tc>
          <w:tcPr>
            <w:tcW w:w="1619" w:type="dxa"/>
            <w:shd w:val="clear" w:color="auto" w:fill="auto"/>
          </w:tcPr>
          <w:p w:rsidR="00D17718" w:rsidRDefault="00D17718" w:rsidP="00D17718">
            <w:pPr>
              <w:spacing w:after="0" w:line="240" w:lineRule="auto"/>
              <w:rPr>
                <w:rFonts w:ascii="Century Gothic" w:eastAsia="Times New Roman" w:hAnsi="Century Gothic" w:cs="Arial"/>
                <w:sz w:val="20"/>
                <w:szCs w:val="20"/>
                <w:lang w:eastAsia="en-AU"/>
              </w:rPr>
            </w:pPr>
          </w:p>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r>
      <w:tr w:rsidR="00D17718" w:rsidRPr="00D17718" w:rsidTr="00D17718">
        <w:tc>
          <w:tcPr>
            <w:tcW w:w="1978"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r w:rsidRPr="00D17718">
              <w:rPr>
                <w:rFonts w:ascii="Century Gothic" w:eastAsia="Times New Roman" w:hAnsi="Century Gothic" w:cs="Arial"/>
                <w:sz w:val="20"/>
                <w:szCs w:val="20"/>
                <w:lang w:eastAsia="en-AU"/>
              </w:rPr>
              <w:t>Reaction in Iodine</w:t>
            </w:r>
          </w:p>
        </w:tc>
        <w:tc>
          <w:tcPr>
            <w:tcW w:w="1619" w:type="dxa"/>
            <w:shd w:val="clear" w:color="auto" w:fill="auto"/>
          </w:tcPr>
          <w:p w:rsidR="00D17718" w:rsidRDefault="00D17718" w:rsidP="00D17718">
            <w:pPr>
              <w:spacing w:after="0" w:line="240" w:lineRule="auto"/>
              <w:rPr>
                <w:rFonts w:ascii="Century Gothic" w:eastAsia="Times New Roman" w:hAnsi="Century Gothic" w:cs="Arial"/>
                <w:sz w:val="20"/>
                <w:szCs w:val="20"/>
                <w:lang w:eastAsia="en-AU"/>
              </w:rPr>
            </w:pPr>
          </w:p>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r>
      <w:tr w:rsidR="00D17718" w:rsidRPr="00D17718" w:rsidTr="00D17718">
        <w:tc>
          <w:tcPr>
            <w:tcW w:w="1978"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r w:rsidRPr="00D17718">
              <w:rPr>
                <w:rFonts w:ascii="Century Gothic" w:eastAsia="Times New Roman" w:hAnsi="Century Gothic" w:cs="Arial"/>
                <w:sz w:val="20"/>
                <w:szCs w:val="20"/>
                <w:lang w:eastAsia="en-AU"/>
              </w:rPr>
              <w:t>Reaction to heat</w:t>
            </w:r>
          </w:p>
        </w:tc>
        <w:tc>
          <w:tcPr>
            <w:tcW w:w="1619" w:type="dxa"/>
            <w:shd w:val="clear" w:color="auto" w:fill="auto"/>
          </w:tcPr>
          <w:p w:rsidR="00D17718" w:rsidRDefault="00D17718" w:rsidP="00D17718">
            <w:pPr>
              <w:spacing w:after="0" w:line="240" w:lineRule="auto"/>
              <w:rPr>
                <w:rFonts w:ascii="Century Gothic" w:eastAsia="Times New Roman" w:hAnsi="Century Gothic" w:cs="Arial"/>
                <w:sz w:val="20"/>
                <w:szCs w:val="20"/>
                <w:lang w:eastAsia="en-AU"/>
              </w:rPr>
            </w:pPr>
          </w:p>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19"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c>
          <w:tcPr>
            <w:tcW w:w="1620" w:type="dxa"/>
            <w:shd w:val="clear" w:color="auto" w:fill="auto"/>
          </w:tcPr>
          <w:p w:rsidR="00D17718" w:rsidRPr="00D17718" w:rsidRDefault="00D17718" w:rsidP="00D17718">
            <w:pPr>
              <w:spacing w:after="0" w:line="240" w:lineRule="auto"/>
              <w:rPr>
                <w:rFonts w:ascii="Century Gothic" w:eastAsia="Times New Roman" w:hAnsi="Century Gothic" w:cs="Arial"/>
                <w:sz w:val="20"/>
                <w:szCs w:val="20"/>
                <w:lang w:eastAsia="en-AU"/>
              </w:rPr>
            </w:pPr>
          </w:p>
        </w:tc>
      </w:tr>
    </w:tbl>
    <w:p w:rsidR="00D17718" w:rsidRPr="00D17718" w:rsidRDefault="00D17718" w:rsidP="00D17718">
      <w:pPr>
        <w:rPr>
          <w:b/>
        </w:rPr>
      </w:pPr>
      <w:r w:rsidRPr="00D17718">
        <w:rPr>
          <w:b/>
        </w:rPr>
        <w:t>Discussion &amp; Conclusion</w:t>
      </w:r>
    </w:p>
    <w:p w:rsidR="00D17718" w:rsidRDefault="00D17718" w:rsidP="00D17718">
      <w:r>
        <w:t>1. After analysing and recording results of each substance can you correctly identify the mystery powder?</w:t>
      </w:r>
    </w:p>
    <w:p w:rsidR="00D17718" w:rsidRDefault="00D17718" w:rsidP="00D17718"/>
    <w:p w:rsidR="00EB2C3C" w:rsidRPr="00990507" w:rsidRDefault="00D17718" w:rsidP="00D17718">
      <w:r>
        <w:t>2. Does the mystery powder match that of any if the suspects?</w:t>
      </w:r>
    </w:p>
    <w:p w:rsidR="00FF1B34" w:rsidRPr="005B60FC" w:rsidRDefault="00FF1B34" w:rsidP="00FF1B34">
      <w:pPr>
        <w:spacing w:after="0" w:line="240" w:lineRule="auto"/>
        <w:rPr>
          <w:rFonts w:eastAsia="Times New Roman" w:cs="Times New Roman"/>
          <w:b/>
          <w:bCs/>
          <w:lang w:eastAsia="en-AU"/>
        </w:rPr>
      </w:pPr>
      <w:r w:rsidRPr="00FF1B34">
        <w:rPr>
          <w:rFonts w:eastAsia="Times New Roman" w:cs="Times New Roman"/>
          <w:noProof/>
        </w:rPr>
        <w:lastRenderedPageBreak/>
        <w:drawing>
          <wp:anchor distT="0" distB="0" distL="114300" distR="114300" simplePos="0" relativeHeight="251692032" behindDoc="1" locked="0" layoutInCell="1" allowOverlap="1" wp14:anchorId="3B277397" wp14:editId="738A345B">
            <wp:simplePos x="0" y="0"/>
            <wp:positionH relativeFrom="column">
              <wp:posOffset>4921885</wp:posOffset>
            </wp:positionH>
            <wp:positionV relativeFrom="paragraph">
              <wp:posOffset>45720</wp:posOffset>
            </wp:positionV>
            <wp:extent cx="1485900" cy="1355090"/>
            <wp:effectExtent l="0" t="0" r="0" b="0"/>
            <wp:wrapSquare wrapText="bothSides"/>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85900" cy="1355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1B34">
        <w:rPr>
          <w:rFonts w:eastAsia="Times New Roman" w:cs="Times New Roman"/>
          <w:b/>
          <w:i/>
          <w:noProof/>
          <w:sz w:val="28"/>
          <w:szCs w:val="28"/>
          <w:lang w:eastAsia="en-AU"/>
        </w:rPr>
        <w:t>Whose Blood Is It?</w:t>
      </w:r>
    </w:p>
    <w:p w:rsidR="00FF1B34" w:rsidRPr="00FF1B34" w:rsidRDefault="00FF1B34" w:rsidP="00FF1B34">
      <w:pPr>
        <w:spacing w:after="0" w:line="240" w:lineRule="auto"/>
        <w:rPr>
          <w:rFonts w:eastAsia="Times New Roman" w:cs="Times New Roman"/>
          <w:lang w:eastAsia="en-AU"/>
        </w:rPr>
      </w:pPr>
    </w:p>
    <w:p w:rsidR="00FF1B34" w:rsidRPr="00FF1B34" w:rsidRDefault="00FF1B34" w:rsidP="00FF1B34">
      <w:pPr>
        <w:spacing w:after="0" w:line="240" w:lineRule="auto"/>
        <w:rPr>
          <w:rFonts w:eastAsia="Times New Roman" w:cs="Times New Roman"/>
          <w:lang w:eastAsia="en-AU"/>
        </w:rPr>
      </w:pPr>
      <w:r w:rsidRPr="00FF1B34">
        <w:rPr>
          <w:rFonts w:eastAsia="Times New Roman" w:cs="Times New Roman"/>
          <w:lang w:eastAsia="en-AU"/>
        </w:rPr>
        <w:t xml:space="preserve">Theory: </w:t>
      </w:r>
    </w:p>
    <w:p w:rsidR="00FF1B34" w:rsidRPr="00FF1B34" w:rsidRDefault="00FF1B34" w:rsidP="00FF1B34">
      <w:pPr>
        <w:spacing w:after="0" w:line="240" w:lineRule="auto"/>
        <w:rPr>
          <w:rFonts w:eastAsia="Times New Roman" w:cs="Arial"/>
          <w:lang w:eastAsia="en-AU"/>
        </w:rPr>
      </w:pPr>
      <w:r w:rsidRPr="00FF1B34">
        <w:rPr>
          <w:rFonts w:eastAsia="Times New Roman" w:cs="Arial"/>
          <w:lang w:eastAsia="en-AU"/>
        </w:rPr>
        <w:t>The average adult has about five litres of blood coursing through their vessels, delivering essential nutrients and oxygen, and removing harmful wastes. Without blood, you die!</w:t>
      </w:r>
    </w:p>
    <w:p w:rsidR="00FF1B34" w:rsidRPr="00FF1B34" w:rsidRDefault="00FF1B34" w:rsidP="00FF1B34">
      <w:pPr>
        <w:spacing w:after="0" w:line="240" w:lineRule="auto"/>
        <w:rPr>
          <w:rFonts w:eastAsia="Times New Roman" w:cs="Arial"/>
          <w:lang w:eastAsia="en-AU"/>
        </w:rPr>
      </w:pPr>
      <w:r w:rsidRPr="00FF1B34">
        <w:rPr>
          <w:rFonts w:eastAsia="Times New Roman" w:cs="Times New Roman"/>
          <w:lang w:eastAsia="en-AU"/>
        </w:rPr>
        <w:t xml:space="preserve">Blood cells are produced in the </w:t>
      </w:r>
      <w:hyperlink r:id="rId32" w:tooltip="Bone marrow" w:history="1">
        <w:r w:rsidRPr="00FF1B34">
          <w:rPr>
            <w:rFonts w:eastAsia="Times New Roman" w:cs="Times New Roman"/>
            <w:lang w:eastAsia="en-AU"/>
          </w:rPr>
          <w:t>bone marrow</w:t>
        </w:r>
      </w:hyperlink>
      <w:r w:rsidRPr="00FF1B34">
        <w:rPr>
          <w:rFonts w:eastAsia="Times New Roman" w:cs="Times New Roman"/>
          <w:lang w:eastAsia="en-AU"/>
        </w:rPr>
        <w:t xml:space="preserve">. </w:t>
      </w:r>
    </w:p>
    <w:p w:rsidR="00FF1B34" w:rsidRPr="00FF1B34" w:rsidRDefault="00FF1B34" w:rsidP="00FF1B34">
      <w:pPr>
        <w:spacing w:after="0" w:line="240" w:lineRule="auto"/>
        <w:rPr>
          <w:rFonts w:eastAsia="Times New Roman" w:cs="Times New Roman"/>
          <w:b/>
          <w:bCs/>
          <w:lang w:eastAsia="en-AU"/>
        </w:rPr>
      </w:pPr>
      <w:r w:rsidRPr="00FF1B34">
        <w:rPr>
          <w:rFonts w:eastAsia="Times New Roman" w:cs="Times New Roman"/>
          <w:b/>
          <w:bCs/>
          <w:lang w:eastAsia="en-AU"/>
        </w:rPr>
        <w:t>Blood consists of four components:</w:t>
      </w:r>
    </w:p>
    <w:p w:rsidR="00FF1B34" w:rsidRPr="00FF1B34" w:rsidRDefault="00FF1B34" w:rsidP="00FF1B34">
      <w:pPr>
        <w:spacing w:after="0" w:line="240" w:lineRule="auto"/>
        <w:rPr>
          <w:rFonts w:eastAsia="Times New Roman" w:cs="Times New Roman"/>
          <w:b/>
          <w:bCs/>
          <w:lang w:eastAsia="en-AU"/>
        </w:rPr>
      </w:pPr>
    </w:p>
    <w:p w:rsidR="00FF1B34" w:rsidRPr="00FF1B34" w:rsidRDefault="00FF1B34" w:rsidP="00FF1B34">
      <w:pPr>
        <w:spacing w:after="0" w:line="240" w:lineRule="auto"/>
        <w:rPr>
          <w:rFonts w:eastAsia="Times New Roman" w:cs="Times New Roman"/>
          <w:lang w:eastAsia="en-AU"/>
        </w:rPr>
      </w:pPr>
      <w:r w:rsidRPr="00FF1B34">
        <w:rPr>
          <w:rFonts w:eastAsia="Times New Roman" w:cs="Times New Roman"/>
          <w:noProof/>
        </w:rPr>
        <w:drawing>
          <wp:anchor distT="0" distB="0" distL="114300" distR="114300" simplePos="0" relativeHeight="251694080" behindDoc="1" locked="0" layoutInCell="1" allowOverlap="1" wp14:anchorId="1D75C3B2" wp14:editId="49E15808">
            <wp:simplePos x="0" y="0"/>
            <wp:positionH relativeFrom="column">
              <wp:posOffset>5556250</wp:posOffset>
            </wp:positionH>
            <wp:positionV relativeFrom="paragraph">
              <wp:posOffset>113665</wp:posOffset>
            </wp:positionV>
            <wp:extent cx="1297305" cy="886460"/>
            <wp:effectExtent l="0" t="0" r="0" b="8890"/>
            <wp:wrapSquare wrapText="bothSides"/>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97305" cy="886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F1B34">
        <w:rPr>
          <w:rFonts w:eastAsia="Times New Roman" w:cs="Times New Roman"/>
          <w:b/>
          <w:bCs/>
          <w:lang w:eastAsia="en-AU"/>
        </w:rPr>
        <w:t>Plasma</w:t>
      </w:r>
      <w:r w:rsidRPr="00FF1B34">
        <w:rPr>
          <w:rFonts w:eastAsia="Times New Roman" w:cs="Times New Roman"/>
          <w:lang w:eastAsia="en-AU"/>
        </w:rPr>
        <w:t xml:space="preserve"> is a mixture of water, sugar, fat, </w:t>
      </w:r>
      <w:hyperlink r:id="rId34" w:history="1">
        <w:r w:rsidRPr="00FF1B34">
          <w:rPr>
            <w:rFonts w:eastAsia="Times New Roman" w:cs="Times New Roman"/>
            <w:lang w:eastAsia="en-AU"/>
          </w:rPr>
          <w:t>protein</w:t>
        </w:r>
      </w:hyperlink>
      <w:r w:rsidRPr="00FF1B34">
        <w:rPr>
          <w:rFonts w:eastAsia="Times New Roman" w:cs="Times New Roman"/>
          <w:lang w:eastAsia="en-AU"/>
        </w:rPr>
        <w:t>, and potassium and calcium salts. More than 92% of plasma is water.</w:t>
      </w:r>
    </w:p>
    <w:p w:rsidR="00FF1B34" w:rsidRPr="00FF1B34" w:rsidRDefault="00FF1B34" w:rsidP="00FF1B34">
      <w:pPr>
        <w:spacing w:after="0" w:line="240" w:lineRule="auto"/>
        <w:rPr>
          <w:rFonts w:eastAsia="Times New Roman" w:cs="Times New Roman"/>
          <w:lang w:eastAsia="en-AU"/>
        </w:rPr>
      </w:pPr>
    </w:p>
    <w:p w:rsidR="00FF1B34" w:rsidRPr="00FF1B34" w:rsidRDefault="00FF1B34" w:rsidP="00FF1B34">
      <w:pPr>
        <w:spacing w:after="0" w:line="240" w:lineRule="auto"/>
        <w:rPr>
          <w:rFonts w:eastAsia="Times New Roman" w:cs="Times New Roman"/>
          <w:lang w:eastAsia="en-AU"/>
        </w:rPr>
      </w:pPr>
      <w:r w:rsidRPr="00FF1B34">
        <w:rPr>
          <w:rFonts w:eastAsia="Times New Roman" w:cs="Times New Roman"/>
          <w:b/>
          <w:bCs/>
          <w:lang w:eastAsia="en-AU"/>
        </w:rPr>
        <w:t>White blood cells</w:t>
      </w:r>
      <w:r w:rsidRPr="00FF1B34">
        <w:rPr>
          <w:rFonts w:eastAsia="Times New Roman" w:cs="Times New Roman"/>
          <w:lang w:eastAsia="en-AU"/>
        </w:rPr>
        <w:t xml:space="preserve"> are clear round cells that produce proteins called </w:t>
      </w:r>
      <w:hyperlink r:id="rId35" w:history="1">
        <w:r w:rsidRPr="00FF1B34">
          <w:rPr>
            <w:rFonts w:eastAsia="Times New Roman" w:cs="Times New Roman"/>
            <w:lang w:eastAsia="en-AU"/>
          </w:rPr>
          <w:t>antibodies</w:t>
        </w:r>
      </w:hyperlink>
      <w:r w:rsidRPr="00FF1B34">
        <w:rPr>
          <w:rFonts w:eastAsia="Times New Roman" w:cs="Times New Roman"/>
          <w:lang w:eastAsia="en-AU"/>
        </w:rPr>
        <w:t xml:space="preserve"> that fight infections caused by bacteria, viruses, etc.</w:t>
      </w:r>
    </w:p>
    <w:p w:rsidR="00FF1B34" w:rsidRPr="00FF1B34" w:rsidRDefault="00FF1B34" w:rsidP="00FF1B34">
      <w:pPr>
        <w:spacing w:after="0" w:line="240" w:lineRule="auto"/>
        <w:rPr>
          <w:rFonts w:eastAsia="Times New Roman" w:cs="Times New Roman"/>
          <w:lang w:eastAsia="en-AU"/>
        </w:rPr>
      </w:pPr>
      <w:r w:rsidRPr="00FF1B34">
        <w:rPr>
          <w:rFonts w:eastAsia="Times New Roman" w:cs="Times New Roman"/>
          <w:b/>
          <w:noProof/>
        </w:rPr>
        <w:drawing>
          <wp:anchor distT="0" distB="0" distL="114300" distR="114300" simplePos="0" relativeHeight="251696128" behindDoc="1" locked="0" layoutInCell="1" allowOverlap="1" wp14:anchorId="64FB18F9" wp14:editId="0FFA0225">
            <wp:simplePos x="0" y="0"/>
            <wp:positionH relativeFrom="column">
              <wp:posOffset>5690235</wp:posOffset>
            </wp:positionH>
            <wp:positionV relativeFrom="paragraph">
              <wp:posOffset>15240</wp:posOffset>
            </wp:positionV>
            <wp:extent cx="522605" cy="609600"/>
            <wp:effectExtent l="0" t="0" r="0" b="0"/>
            <wp:wrapSquare wrapText="bothSides"/>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22605"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1B34" w:rsidRPr="00FF1B34" w:rsidRDefault="00FF1B34" w:rsidP="00FF1B34">
      <w:pPr>
        <w:spacing w:after="0" w:line="240" w:lineRule="auto"/>
        <w:rPr>
          <w:rFonts w:eastAsia="Times New Roman" w:cs="Times New Roman"/>
          <w:lang w:eastAsia="en-AU"/>
        </w:rPr>
      </w:pPr>
      <w:r w:rsidRPr="00FF1B34">
        <w:rPr>
          <w:rFonts w:eastAsia="Times New Roman" w:cs="Times New Roman"/>
          <w:b/>
          <w:bCs/>
          <w:lang w:eastAsia="en-AU"/>
        </w:rPr>
        <w:t>Platelets</w:t>
      </w:r>
      <w:r w:rsidRPr="00FF1B34">
        <w:rPr>
          <w:rFonts w:eastAsia="Times New Roman" w:cs="Times New Roman"/>
          <w:lang w:eastAsia="en-AU"/>
        </w:rPr>
        <w:t xml:space="preserve"> gather at the site of the injury and stick to the edges of the wound. They release chemicals to create clots to stop bleeding.</w:t>
      </w:r>
    </w:p>
    <w:p w:rsidR="00FF1B34" w:rsidRPr="00FF1B34" w:rsidRDefault="00FF1B34" w:rsidP="00FF1B34">
      <w:pPr>
        <w:spacing w:after="0" w:line="240" w:lineRule="auto"/>
        <w:rPr>
          <w:rFonts w:eastAsia="Times New Roman" w:cs="Times New Roman"/>
          <w:b/>
          <w:bCs/>
          <w:color w:val="FF0000"/>
          <w:lang w:eastAsia="en-AU"/>
        </w:rPr>
      </w:pPr>
      <w:r w:rsidRPr="00FF1B34">
        <w:rPr>
          <w:rFonts w:eastAsia="Times New Roman" w:cs="Times New Roman"/>
          <w:b/>
          <w:noProof/>
        </w:rPr>
        <w:drawing>
          <wp:anchor distT="0" distB="0" distL="114300" distR="114300" simplePos="0" relativeHeight="251693056" behindDoc="1" locked="0" layoutInCell="1" allowOverlap="1" wp14:anchorId="0530F852" wp14:editId="42B32214">
            <wp:simplePos x="0" y="0"/>
            <wp:positionH relativeFrom="column">
              <wp:posOffset>5557520</wp:posOffset>
            </wp:positionH>
            <wp:positionV relativeFrom="paragraph">
              <wp:posOffset>54610</wp:posOffset>
            </wp:positionV>
            <wp:extent cx="854710" cy="787400"/>
            <wp:effectExtent l="0" t="0" r="2540" b="0"/>
            <wp:wrapSquare wrapText="bothSides"/>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7">
                      <a:extLst>
                        <a:ext uri="{28A0092B-C50C-407E-A947-70E740481C1C}">
                          <a14:useLocalDpi xmlns:a14="http://schemas.microsoft.com/office/drawing/2010/main" val="0"/>
                        </a:ext>
                      </a:extLst>
                    </a:blip>
                    <a:srcRect r="38710"/>
                    <a:stretch>
                      <a:fillRect/>
                    </a:stretch>
                  </pic:blipFill>
                  <pic:spPr bwMode="auto">
                    <a:xfrm>
                      <a:off x="0" y="0"/>
                      <a:ext cx="854710" cy="787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1B34" w:rsidRPr="00FF1B34" w:rsidRDefault="00FF1B34" w:rsidP="00FF1B34">
      <w:pPr>
        <w:spacing w:after="0" w:line="240" w:lineRule="auto"/>
        <w:rPr>
          <w:rFonts w:eastAsia="Times New Roman" w:cs="Times New Roman"/>
          <w:lang w:eastAsia="en-AU"/>
        </w:rPr>
      </w:pPr>
      <w:r w:rsidRPr="00FF1B34">
        <w:rPr>
          <w:rFonts w:eastAsia="Times New Roman" w:cs="Times New Roman"/>
          <w:b/>
          <w:lang w:eastAsia="en-AU"/>
        </w:rPr>
        <w:t xml:space="preserve">Red blood </w:t>
      </w:r>
      <w:hyperlink r:id="rId38" w:history="1">
        <w:r w:rsidRPr="00FF1B34">
          <w:rPr>
            <w:rFonts w:eastAsia="Times New Roman" w:cs="Times New Roman"/>
            <w:b/>
            <w:lang w:eastAsia="en-AU"/>
          </w:rPr>
          <w:t>cells</w:t>
        </w:r>
      </w:hyperlink>
      <w:r w:rsidRPr="00FF1B34">
        <w:rPr>
          <w:rFonts w:eastAsia="Times New Roman" w:cs="Times New Roman"/>
          <w:lang w:eastAsia="en-AU"/>
        </w:rPr>
        <w:t xml:space="preserve"> contain a special protein called </w:t>
      </w:r>
      <w:hyperlink r:id="rId39" w:history="1">
        <w:r w:rsidRPr="00FF1B34">
          <w:rPr>
            <w:rFonts w:eastAsia="Times New Roman" w:cs="Times New Roman"/>
            <w:lang w:eastAsia="en-AU"/>
          </w:rPr>
          <w:t>haemoglobin</w:t>
        </w:r>
      </w:hyperlink>
      <w:r w:rsidRPr="00FF1B34">
        <w:rPr>
          <w:rFonts w:eastAsia="Times New Roman" w:cs="Times New Roman"/>
          <w:lang w:eastAsia="en-AU"/>
        </w:rPr>
        <w:t xml:space="preserve">, which carries the oxygen we inhale with our lungs to all of the parts of our bodies. It then returns carbon dioxide from our body to our lungs so we can exhale it. Haemoglobin is also responsible for making red blood cells red. </w:t>
      </w:r>
    </w:p>
    <w:p w:rsidR="00FF1B34" w:rsidRPr="00FF1B34" w:rsidRDefault="00FF1B34" w:rsidP="00FF1B34">
      <w:pPr>
        <w:spacing w:after="0" w:line="240" w:lineRule="auto"/>
        <w:rPr>
          <w:rFonts w:eastAsia="Times New Roman" w:cs="Times New Roman"/>
          <w:lang w:eastAsia="en-AU"/>
        </w:rPr>
      </w:pPr>
    </w:p>
    <w:p w:rsidR="00FF1B34" w:rsidRPr="00FF1B34" w:rsidRDefault="00FF1B34" w:rsidP="00FF1B34">
      <w:pPr>
        <w:spacing w:after="0" w:line="240" w:lineRule="auto"/>
        <w:rPr>
          <w:rFonts w:eastAsia="Times New Roman" w:cs="Times New Roman"/>
          <w:b/>
          <w:bCs/>
          <w:color w:val="003300"/>
          <w:lang w:eastAsia="en-AU"/>
        </w:rPr>
      </w:pPr>
      <w:r w:rsidRPr="00FF1B34">
        <w:rPr>
          <w:rFonts w:eastAsia="Times New Roman" w:cs="Times New Roman"/>
          <w:b/>
          <w:bCs/>
          <w:color w:val="003300"/>
          <w:lang w:eastAsia="en-AU"/>
        </w:rPr>
        <w:t>Blood Groups</w:t>
      </w:r>
    </w:p>
    <w:p w:rsidR="00FF1B34" w:rsidRPr="00FF1B34" w:rsidRDefault="00FF1B34" w:rsidP="00FF1B34">
      <w:pPr>
        <w:spacing w:after="0" w:line="240" w:lineRule="auto"/>
        <w:rPr>
          <w:rFonts w:eastAsia="Times New Roman" w:cs="Times New Roman"/>
          <w:lang w:eastAsia="en-AU"/>
        </w:rPr>
      </w:pPr>
      <w:r w:rsidRPr="00FF1B34">
        <w:rPr>
          <w:rFonts w:eastAsia="Times New Roman" w:cs="Times New Roman"/>
          <w:lang w:eastAsia="en-AU"/>
        </w:rPr>
        <w:t xml:space="preserve">There are 4 main blood groups: A, B, AB and O. The blood groups depends upon the 'antigens' present on red blood cells and the 'antibodies' present in the blood plasma. Antibodies are proteins that bind to anything that the body does not recognise so the immune system can destroy it. An antigen is any protein or carbohydrate molecule that can be recognised by the immune system. </w:t>
      </w:r>
    </w:p>
    <w:p w:rsidR="00FF1B34" w:rsidRPr="00FF1B34" w:rsidRDefault="00FF1B34" w:rsidP="00FF1B34">
      <w:pPr>
        <w:spacing w:after="0" w:line="240" w:lineRule="auto"/>
        <w:rPr>
          <w:rFonts w:eastAsia="Times New Roman" w:cs="Times New Roman"/>
          <w:lang w:eastAsia="en-AU"/>
        </w:rPr>
      </w:pPr>
    </w:p>
    <w:p w:rsidR="00FF1B34" w:rsidRPr="00FF1B34" w:rsidRDefault="00FF1B34" w:rsidP="00FF1B34">
      <w:pPr>
        <w:spacing w:after="0" w:line="240" w:lineRule="auto"/>
        <w:rPr>
          <w:rFonts w:eastAsia="Times New Roman" w:cs="Times New Roman"/>
          <w:lang w:eastAsia="en-AU"/>
        </w:rPr>
      </w:pPr>
      <w:r w:rsidRPr="00FF1B34">
        <w:rPr>
          <w:rFonts w:eastAsia="Times New Roman" w:cs="Times New Roman"/>
          <w:lang w:eastAsia="en-AU"/>
        </w:rPr>
        <w:t xml:space="preserve">To test blood types, antibodies are added to a sample of blood and if it </w:t>
      </w:r>
      <w:r w:rsidRPr="00FF1B34">
        <w:rPr>
          <w:rFonts w:eastAsia="Times New Roman" w:cs="Times New Roman"/>
          <w:b/>
          <w:lang w:eastAsia="en-AU"/>
        </w:rPr>
        <w:t>Agglutinates</w:t>
      </w:r>
      <w:r w:rsidRPr="00FF1B34">
        <w:rPr>
          <w:rFonts w:eastAsia="Times New Roman" w:cs="Times New Roman"/>
          <w:lang w:eastAsia="en-AU"/>
        </w:rPr>
        <w:t xml:space="preserve"> (forms clumps) then that antibody indicates the blood group of the sample. </w:t>
      </w:r>
    </w:p>
    <w:p w:rsidR="00FF1B34" w:rsidRPr="00FF1B34" w:rsidRDefault="00FF1B34" w:rsidP="00FF1B34">
      <w:pPr>
        <w:spacing w:after="0" w:line="240" w:lineRule="auto"/>
        <w:rPr>
          <w:rFonts w:eastAsia="Times New Roman" w:cs="Times New Roman"/>
          <w:b/>
          <w:color w:val="FF0000"/>
          <w:lang w:eastAsia="en-AU"/>
        </w:rPr>
      </w:pPr>
    </w:p>
    <w:tbl>
      <w:tblPr>
        <w:tblW w:w="10024" w:type="dxa"/>
        <w:jc w:val="center"/>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1"/>
        <w:gridCol w:w="1621"/>
        <w:gridCol w:w="1691"/>
        <w:gridCol w:w="1719"/>
        <w:gridCol w:w="1635"/>
        <w:gridCol w:w="1737"/>
      </w:tblGrid>
      <w:tr w:rsidR="00FF1B34" w:rsidRPr="00FF1B34" w:rsidTr="00FE1525">
        <w:trPr>
          <w:jc w:val="center"/>
        </w:trPr>
        <w:tc>
          <w:tcPr>
            <w:tcW w:w="1621" w:type="dxa"/>
            <w:shd w:val="clear" w:color="auto" w:fill="auto"/>
          </w:tcPr>
          <w:p w:rsidR="00FF1B34" w:rsidRPr="00FF1B34" w:rsidRDefault="00FF1B34" w:rsidP="00FF1B34">
            <w:pPr>
              <w:spacing w:after="0" w:line="240" w:lineRule="auto"/>
              <w:rPr>
                <w:rFonts w:eastAsia="Times New Roman" w:cs="Times New Roman"/>
                <w:b/>
                <w:bCs/>
                <w:lang w:eastAsia="en-AU"/>
              </w:rPr>
            </w:pPr>
            <w:r w:rsidRPr="00FF1B34">
              <w:rPr>
                <w:rFonts w:eastAsia="Times New Roman" w:cs="Times New Roman"/>
                <w:b/>
                <w:bCs/>
                <w:lang w:eastAsia="en-AU"/>
              </w:rPr>
              <w:t>BLOOD TYPE Phenotype</w:t>
            </w:r>
          </w:p>
        </w:tc>
        <w:tc>
          <w:tcPr>
            <w:tcW w:w="1621" w:type="dxa"/>
            <w:shd w:val="clear" w:color="auto" w:fill="auto"/>
          </w:tcPr>
          <w:p w:rsidR="00FF1B34" w:rsidRPr="00FF1B34" w:rsidRDefault="00FF1B34" w:rsidP="00FF1B34">
            <w:pPr>
              <w:spacing w:after="0" w:line="240" w:lineRule="auto"/>
              <w:rPr>
                <w:rFonts w:eastAsia="Times New Roman" w:cs="Times New Roman"/>
                <w:b/>
                <w:bCs/>
                <w:lang w:eastAsia="en-AU"/>
              </w:rPr>
            </w:pPr>
            <w:r w:rsidRPr="00FF1B34">
              <w:rPr>
                <w:rFonts w:eastAsia="Times New Roman" w:cs="Times New Roman"/>
                <w:b/>
                <w:bCs/>
                <w:lang w:eastAsia="en-AU"/>
              </w:rPr>
              <w:t>BLOOD TYPE Genotype</w:t>
            </w:r>
          </w:p>
        </w:tc>
        <w:tc>
          <w:tcPr>
            <w:tcW w:w="1691" w:type="dxa"/>
            <w:shd w:val="clear" w:color="auto" w:fill="auto"/>
          </w:tcPr>
          <w:p w:rsidR="00FF1B34" w:rsidRPr="00FF1B34" w:rsidRDefault="00FF1B34" w:rsidP="00FF1B34">
            <w:pPr>
              <w:spacing w:after="0" w:line="240" w:lineRule="auto"/>
              <w:rPr>
                <w:rFonts w:eastAsia="Times New Roman" w:cs="Times New Roman"/>
                <w:b/>
                <w:bCs/>
                <w:lang w:eastAsia="en-AU"/>
              </w:rPr>
            </w:pPr>
            <w:r w:rsidRPr="00FF1B34">
              <w:rPr>
                <w:rFonts w:eastAsia="Times New Roman" w:cs="Times New Roman"/>
                <w:b/>
                <w:bCs/>
                <w:lang w:eastAsia="en-AU"/>
              </w:rPr>
              <w:t xml:space="preserve">Red Blood Cell Antigens </w:t>
            </w:r>
          </w:p>
        </w:tc>
        <w:tc>
          <w:tcPr>
            <w:tcW w:w="1719" w:type="dxa"/>
            <w:shd w:val="clear" w:color="auto" w:fill="auto"/>
          </w:tcPr>
          <w:p w:rsidR="00FF1B34" w:rsidRPr="00FF1B34" w:rsidRDefault="00FF1B34" w:rsidP="00FF1B34">
            <w:pPr>
              <w:spacing w:after="0" w:line="240" w:lineRule="auto"/>
              <w:rPr>
                <w:rFonts w:eastAsia="Times New Roman" w:cs="Times New Roman"/>
                <w:b/>
                <w:bCs/>
                <w:lang w:eastAsia="en-AU"/>
              </w:rPr>
            </w:pPr>
            <w:r w:rsidRPr="00FF1B34">
              <w:rPr>
                <w:rFonts w:eastAsia="Times New Roman" w:cs="Times New Roman"/>
                <w:b/>
                <w:bCs/>
                <w:lang w:eastAsia="en-AU"/>
              </w:rPr>
              <w:t>Plasma Antibody</w:t>
            </w:r>
          </w:p>
        </w:tc>
        <w:tc>
          <w:tcPr>
            <w:tcW w:w="1635" w:type="dxa"/>
            <w:shd w:val="clear" w:color="auto" w:fill="auto"/>
          </w:tcPr>
          <w:p w:rsidR="00FF1B34" w:rsidRPr="00FF1B34" w:rsidRDefault="00FF1B34" w:rsidP="00FF1B34">
            <w:pPr>
              <w:spacing w:after="0" w:line="240" w:lineRule="auto"/>
              <w:rPr>
                <w:rFonts w:eastAsia="Times New Roman" w:cs="Times New Roman"/>
                <w:b/>
                <w:bCs/>
                <w:lang w:eastAsia="en-AU"/>
              </w:rPr>
            </w:pPr>
            <w:r w:rsidRPr="00FF1B34">
              <w:rPr>
                <w:rFonts w:eastAsia="Times New Roman" w:cs="Times New Roman"/>
                <w:b/>
                <w:bCs/>
                <w:lang w:eastAsia="en-AU"/>
              </w:rPr>
              <w:t>Reaction with Antibody  A</w:t>
            </w:r>
          </w:p>
        </w:tc>
        <w:tc>
          <w:tcPr>
            <w:tcW w:w="1737" w:type="dxa"/>
            <w:shd w:val="clear" w:color="auto" w:fill="auto"/>
          </w:tcPr>
          <w:p w:rsidR="00FF1B34" w:rsidRPr="00FF1B34" w:rsidRDefault="00FF1B34" w:rsidP="00FF1B34">
            <w:pPr>
              <w:spacing w:after="0" w:line="240" w:lineRule="auto"/>
              <w:rPr>
                <w:rFonts w:eastAsia="Times New Roman" w:cs="Times New Roman"/>
                <w:b/>
                <w:bCs/>
                <w:lang w:eastAsia="en-AU"/>
              </w:rPr>
            </w:pPr>
            <w:r w:rsidRPr="00FF1B34">
              <w:rPr>
                <w:rFonts w:eastAsia="Times New Roman" w:cs="Times New Roman"/>
                <w:b/>
                <w:bCs/>
                <w:lang w:eastAsia="en-AU"/>
              </w:rPr>
              <w:t>Reaction with Antibody B</w:t>
            </w:r>
          </w:p>
        </w:tc>
      </w:tr>
      <w:tr w:rsidR="00FF1B34" w:rsidRPr="00FF1B34" w:rsidTr="00FE1525">
        <w:trPr>
          <w:jc w:val="center"/>
        </w:trPr>
        <w:tc>
          <w:tcPr>
            <w:tcW w:w="1621"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A</w:t>
            </w:r>
          </w:p>
        </w:tc>
        <w:tc>
          <w:tcPr>
            <w:tcW w:w="1621"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AA or AO</w:t>
            </w:r>
          </w:p>
        </w:tc>
        <w:tc>
          <w:tcPr>
            <w:tcW w:w="1691"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A</w:t>
            </w:r>
          </w:p>
        </w:tc>
        <w:tc>
          <w:tcPr>
            <w:tcW w:w="1719"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Antibody B</w:t>
            </w:r>
          </w:p>
        </w:tc>
        <w:tc>
          <w:tcPr>
            <w:tcW w:w="1635"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Agglutinates</w:t>
            </w:r>
          </w:p>
        </w:tc>
        <w:tc>
          <w:tcPr>
            <w:tcW w:w="1737"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None</w:t>
            </w:r>
          </w:p>
        </w:tc>
      </w:tr>
      <w:tr w:rsidR="00FF1B34" w:rsidRPr="00FF1B34" w:rsidTr="00FE1525">
        <w:trPr>
          <w:jc w:val="center"/>
        </w:trPr>
        <w:tc>
          <w:tcPr>
            <w:tcW w:w="1621"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B</w:t>
            </w:r>
          </w:p>
        </w:tc>
        <w:tc>
          <w:tcPr>
            <w:tcW w:w="1621"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BB or BO</w:t>
            </w:r>
          </w:p>
        </w:tc>
        <w:tc>
          <w:tcPr>
            <w:tcW w:w="1691"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B</w:t>
            </w:r>
          </w:p>
        </w:tc>
        <w:tc>
          <w:tcPr>
            <w:tcW w:w="1719"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Antibody A</w:t>
            </w:r>
          </w:p>
        </w:tc>
        <w:tc>
          <w:tcPr>
            <w:tcW w:w="1635"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None</w:t>
            </w:r>
          </w:p>
        </w:tc>
        <w:tc>
          <w:tcPr>
            <w:tcW w:w="1737"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Agglutinates</w:t>
            </w:r>
          </w:p>
        </w:tc>
      </w:tr>
      <w:tr w:rsidR="00FF1B34" w:rsidRPr="00FF1B34" w:rsidTr="00FE1525">
        <w:trPr>
          <w:jc w:val="center"/>
        </w:trPr>
        <w:tc>
          <w:tcPr>
            <w:tcW w:w="1621"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O</w:t>
            </w:r>
          </w:p>
        </w:tc>
        <w:tc>
          <w:tcPr>
            <w:tcW w:w="1621"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OO</w:t>
            </w:r>
          </w:p>
        </w:tc>
        <w:tc>
          <w:tcPr>
            <w:tcW w:w="1691"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Neither</w:t>
            </w:r>
          </w:p>
        </w:tc>
        <w:tc>
          <w:tcPr>
            <w:tcW w:w="1719"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Antibody A &amp; B</w:t>
            </w:r>
          </w:p>
        </w:tc>
        <w:tc>
          <w:tcPr>
            <w:tcW w:w="1635"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None</w:t>
            </w:r>
          </w:p>
        </w:tc>
        <w:tc>
          <w:tcPr>
            <w:tcW w:w="1737"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None</w:t>
            </w:r>
          </w:p>
        </w:tc>
      </w:tr>
      <w:tr w:rsidR="00FF1B34" w:rsidRPr="00FF1B34" w:rsidTr="00FE1525">
        <w:trPr>
          <w:jc w:val="center"/>
        </w:trPr>
        <w:tc>
          <w:tcPr>
            <w:tcW w:w="1621"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AB</w:t>
            </w:r>
          </w:p>
        </w:tc>
        <w:tc>
          <w:tcPr>
            <w:tcW w:w="1621"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AB</w:t>
            </w:r>
          </w:p>
        </w:tc>
        <w:tc>
          <w:tcPr>
            <w:tcW w:w="1691"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A &amp; B</w:t>
            </w:r>
          </w:p>
        </w:tc>
        <w:tc>
          <w:tcPr>
            <w:tcW w:w="1719"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None</w:t>
            </w:r>
          </w:p>
        </w:tc>
        <w:tc>
          <w:tcPr>
            <w:tcW w:w="1635"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Agglutinates</w:t>
            </w:r>
          </w:p>
        </w:tc>
        <w:tc>
          <w:tcPr>
            <w:tcW w:w="1737"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Agglutinates</w:t>
            </w:r>
          </w:p>
        </w:tc>
      </w:tr>
    </w:tbl>
    <w:p w:rsidR="00FF1B34" w:rsidRPr="00FF1B34" w:rsidRDefault="00FF1B34" w:rsidP="00FF1B34">
      <w:pPr>
        <w:spacing w:after="0" w:line="240" w:lineRule="auto"/>
        <w:rPr>
          <w:rFonts w:eastAsia="Times New Roman" w:cs="Times New Roman"/>
          <w:color w:val="000000"/>
          <w:lang w:eastAsia="en-AU"/>
        </w:rPr>
      </w:pPr>
      <w:r w:rsidRPr="00FF1B34">
        <w:rPr>
          <w:rFonts w:eastAsia="Times New Roman" w:cs="Times New Roman"/>
          <w:b/>
          <w:noProof/>
          <w:color w:val="FF0000"/>
        </w:rPr>
        <w:drawing>
          <wp:anchor distT="0" distB="0" distL="114300" distR="114300" simplePos="0" relativeHeight="251695104" behindDoc="1" locked="0" layoutInCell="1" allowOverlap="1" wp14:anchorId="6D2F2D42" wp14:editId="45E82E91">
            <wp:simplePos x="0" y="0"/>
            <wp:positionH relativeFrom="column">
              <wp:posOffset>5343525</wp:posOffset>
            </wp:positionH>
            <wp:positionV relativeFrom="paragraph">
              <wp:posOffset>140335</wp:posOffset>
            </wp:positionV>
            <wp:extent cx="927100" cy="698500"/>
            <wp:effectExtent l="0" t="0" r="6350" b="6350"/>
            <wp:wrapTight wrapText="bothSides">
              <wp:wrapPolygon edited="0">
                <wp:start x="0" y="0"/>
                <wp:lineTo x="0" y="21207"/>
                <wp:lineTo x="21304" y="21207"/>
                <wp:lineTo x="21304" y="0"/>
                <wp:lineTo x="0" y="0"/>
              </wp:wrapPolygon>
            </wp:wrapTight>
            <wp:docPr id="45" name="Picture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 "/>
                    <pic:cNvPicPr>
                      <a:picLocks noChangeAspect="1" noChangeArrowheads="1"/>
                    </pic:cNvPicPr>
                  </pic:nvPicPr>
                  <pic:blipFill>
                    <a:blip r:embed="rId40" r:link="rId41">
                      <a:extLst>
                        <a:ext uri="{28A0092B-C50C-407E-A947-70E740481C1C}">
                          <a14:useLocalDpi xmlns:a14="http://schemas.microsoft.com/office/drawing/2010/main" val="0"/>
                        </a:ext>
                      </a:extLst>
                    </a:blip>
                    <a:srcRect/>
                    <a:stretch>
                      <a:fillRect/>
                    </a:stretch>
                  </pic:blipFill>
                  <pic:spPr bwMode="auto">
                    <a:xfrm>
                      <a:off x="0" y="0"/>
                      <a:ext cx="9271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1B34" w:rsidRPr="00FF1B34" w:rsidRDefault="00FF1B34" w:rsidP="00FF1B34">
      <w:pPr>
        <w:spacing w:after="0" w:line="240" w:lineRule="auto"/>
        <w:rPr>
          <w:rFonts w:eastAsia="Times New Roman" w:cs="Times New Roman"/>
          <w:b/>
          <w:color w:val="003300"/>
          <w:lang w:eastAsia="en-AU"/>
        </w:rPr>
      </w:pPr>
      <w:r w:rsidRPr="00FF1B34">
        <w:rPr>
          <w:rFonts w:eastAsia="Times New Roman" w:cs="Times New Roman"/>
          <w:b/>
          <w:color w:val="003300"/>
          <w:lang w:eastAsia="en-AU"/>
        </w:rPr>
        <w:t xml:space="preserve">Rh factor blood grouping system </w:t>
      </w:r>
    </w:p>
    <w:p w:rsidR="00FF1B34" w:rsidRPr="00FF1B34" w:rsidRDefault="00FF1B34" w:rsidP="00FF1B34">
      <w:pPr>
        <w:spacing w:after="0" w:line="240" w:lineRule="auto"/>
        <w:rPr>
          <w:rFonts w:eastAsia="Times New Roman" w:cs="Times New Roman"/>
          <w:lang w:eastAsia="en-AU"/>
        </w:rPr>
      </w:pPr>
      <w:r w:rsidRPr="00FF1B34">
        <w:rPr>
          <w:rFonts w:eastAsia="Times New Roman" w:cs="Times New Roman"/>
          <w:lang w:eastAsia="en-AU"/>
        </w:rPr>
        <w:t>This is also an antigen on the red blood cell’s surface. Those who have it are called Rh+. Those who haven't are called Rh-.  If you are Rh-, you can only receive RH- blood. If you are Rh+, you can receive either type.</w:t>
      </w:r>
    </w:p>
    <w:p w:rsidR="00FF1B34" w:rsidRPr="00FF1B34" w:rsidRDefault="00FF1B34" w:rsidP="00FF1B34">
      <w:pPr>
        <w:spacing w:after="0" w:line="240" w:lineRule="auto"/>
        <w:rPr>
          <w:rFonts w:eastAsia="Times New Roman" w:cs="Times New Roman"/>
          <w:b/>
          <w:lang w:eastAsia="en-AU"/>
        </w:rPr>
      </w:pPr>
    </w:p>
    <w:tbl>
      <w:tblPr>
        <w:tblW w:w="10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7"/>
        <w:gridCol w:w="3270"/>
        <w:gridCol w:w="3508"/>
      </w:tblGrid>
      <w:tr w:rsidR="00FF1B34" w:rsidRPr="00FF1B34" w:rsidTr="00FE1525">
        <w:tc>
          <w:tcPr>
            <w:tcW w:w="3267"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RHESUS FACTOR</w:t>
            </w:r>
          </w:p>
        </w:tc>
        <w:tc>
          <w:tcPr>
            <w:tcW w:w="3270"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 Test</w:t>
            </w:r>
          </w:p>
        </w:tc>
        <w:tc>
          <w:tcPr>
            <w:tcW w:w="3508"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 Test</w:t>
            </w:r>
          </w:p>
        </w:tc>
      </w:tr>
      <w:tr w:rsidR="00FF1B34" w:rsidRPr="00FF1B34" w:rsidTr="00FE1525">
        <w:tc>
          <w:tcPr>
            <w:tcW w:w="3267"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Rh+ in blood</w:t>
            </w:r>
          </w:p>
        </w:tc>
        <w:tc>
          <w:tcPr>
            <w:tcW w:w="3270"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No agglutination</w:t>
            </w:r>
          </w:p>
        </w:tc>
        <w:tc>
          <w:tcPr>
            <w:tcW w:w="3508"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No agglutination</w:t>
            </w:r>
          </w:p>
        </w:tc>
      </w:tr>
      <w:tr w:rsidR="00FF1B34" w:rsidRPr="00FF1B34" w:rsidTr="00FE1525">
        <w:tc>
          <w:tcPr>
            <w:tcW w:w="3267"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Rh- in blood</w:t>
            </w:r>
          </w:p>
        </w:tc>
        <w:tc>
          <w:tcPr>
            <w:tcW w:w="3270"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Agglutination</w:t>
            </w:r>
          </w:p>
        </w:tc>
        <w:tc>
          <w:tcPr>
            <w:tcW w:w="3508" w:type="dxa"/>
            <w:shd w:val="clear" w:color="auto" w:fill="auto"/>
          </w:tcPr>
          <w:p w:rsidR="00FF1B34" w:rsidRPr="00FF1B34" w:rsidRDefault="00FF1B34" w:rsidP="00FF1B34">
            <w:pPr>
              <w:spacing w:after="0" w:line="240" w:lineRule="auto"/>
              <w:rPr>
                <w:rFonts w:eastAsia="Times New Roman" w:cs="Times New Roman"/>
                <w:bCs/>
                <w:lang w:eastAsia="en-AU"/>
              </w:rPr>
            </w:pPr>
            <w:r w:rsidRPr="00FF1B34">
              <w:rPr>
                <w:rFonts w:eastAsia="Times New Roman" w:cs="Times New Roman"/>
                <w:bCs/>
                <w:lang w:eastAsia="en-AU"/>
              </w:rPr>
              <w:t>No agglutination</w:t>
            </w:r>
          </w:p>
        </w:tc>
      </w:tr>
    </w:tbl>
    <w:p w:rsidR="00FF1B34" w:rsidRPr="00FF1B34" w:rsidRDefault="00FF1B34" w:rsidP="00FF1B34">
      <w:pPr>
        <w:spacing w:after="0" w:line="240" w:lineRule="auto"/>
        <w:rPr>
          <w:rFonts w:eastAsia="Times New Roman" w:cs="Times New Roman"/>
          <w:lang w:eastAsia="en-AU"/>
        </w:rPr>
      </w:pPr>
    </w:p>
    <w:p w:rsidR="00FF1B34" w:rsidRPr="00FF1B34" w:rsidRDefault="00FF1B34" w:rsidP="00FF1B34">
      <w:pPr>
        <w:spacing w:after="0" w:line="240" w:lineRule="auto"/>
        <w:rPr>
          <w:rFonts w:eastAsia="Times New Roman" w:cs="Times New Roman"/>
          <w:lang w:eastAsia="en-AU"/>
        </w:rPr>
      </w:pPr>
      <w:r w:rsidRPr="00FF1B34">
        <w:rPr>
          <w:rFonts w:eastAsia="Times New Roman" w:cs="Times New Roman"/>
          <w:lang w:eastAsia="en-AU"/>
        </w:rPr>
        <w:t>If the wrong blood type is given (put into) a non-compatible blood type, it will agglutinate (</w:t>
      </w:r>
      <w:r w:rsidRPr="00FF1B34">
        <w:rPr>
          <w:rFonts w:eastAsia="Times New Roman" w:cs="Times New Roman"/>
          <w:i/>
          <w:lang w:eastAsia="en-AU"/>
        </w:rPr>
        <w:t>react by clumping together)</w:t>
      </w:r>
      <w:r w:rsidRPr="00FF1B34">
        <w:rPr>
          <w:rFonts w:eastAsia="Times New Roman" w:cs="Times New Roman"/>
          <w:lang w:eastAsia="en-AU"/>
        </w:rPr>
        <w:t xml:space="preserve"> and the recipient could die due to clumps forming in their blood vessels.</w:t>
      </w:r>
    </w:p>
    <w:p w:rsidR="00EB2C3C" w:rsidRPr="00990507" w:rsidRDefault="00EB2C3C" w:rsidP="00EB2C3C"/>
    <w:p w:rsidR="00EB2C3C" w:rsidRDefault="00EB2C3C" w:rsidP="00EB2C3C"/>
    <w:p w:rsidR="009200D5" w:rsidRPr="009200D5" w:rsidRDefault="009200D5" w:rsidP="009200D5">
      <w:pPr>
        <w:spacing w:after="0" w:line="240" w:lineRule="auto"/>
        <w:rPr>
          <w:rFonts w:eastAsia="Times New Roman" w:cs="Times New Roman"/>
          <w:color w:val="000000"/>
          <w:lang w:eastAsia="en-AU"/>
        </w:rPr>
      </w:pPr>
      <w:r w:rsidRPr="009200D5">
        <w:rPr>
          <w:rFonts w:eastAsia="Times New Roman" w:cs="Times New Roman"/>
          <w:b/>
          <w:color w:val="000000"/>
          <w:lang w:eastAsia="en-AU"/>
        </w:rPr>
        <w:lastRenderedPageBreak/>
        <w:t>Aim</w:t>
      </w:r>
      <w:r w:rsidRPr="009200D5">
        <w:rPr>
          <w:rFonts w:eastAsia="Times New Roman" w:cs="Times New Roman"/>
          <w:color w:val="000000"/>
          <w:lang w:eastAsia="en-AU"/>
        </w:rPr>
        <w:t>:</w:t>
      </w: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noProof/>
        </w:rPr>
        <w:drawing>
          <wp:anchor distT="0" distB="0" distL="114300" distR="114300" simplePos="0" relativeHeight="251698176" behindDoc="1" locked="0" layoutInCell="1" allowOverlap="1" wp14:anchorId="597C5F90" wp14:editId="136AF281">
            <wp:simplePos x="0" y="0"/>
            <wp:positionH relativeFrom="column">
              <wp:posOffset>5106035</wp:posOffset>
            </wp:positionH>
            <wp:positionV relativeFrom="paragraph">
              <wp:posOffset>296545</wp:posOffset>
            </wp:positionV>
            <wp:extent cx="1238250" cy="1619250"/>
            <wp:effectExtent l="0" t="0" r="0" b="0"/>
            <wp:wrapTight wrapText="bothSides">
              <wp:wrapPolygon edited="0">
                <wp:start x="0" y="0"/>
                <wp:lineTo x="0" y="21346"/>
                <wp:lineTo x="21268" y="21346"/>
                <wp:lineTo x="21268" y="0"/>
                <wp:lineTo x="0" y="0"/>
              </wp:wrapPolygon>
            </wp:wrapTight>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3825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00D5">
        <w:rPr>
          <w:rFonts w:eastAsia="Times New Roman" w:cs="Times New Roman"/>
          <w:lang w:eastAsia="en-AU"/>
        </w:rPr>
        <w:t xml:space="preserve">To test the blood of the four suspects to see whose is a match to the blood type B+ found at the crime scene. </w:t>
      </w:r>
    </w:p>
    <w:p w:rsidR="009200D5" w:rsidRPr="009200D5" w:rsidRDefault="009200D5" w:rsidP="009200D5">
      <w:pPr>
        <w:spacing w:after="0" w:line="240" w:lineRule="auto"/>
        <w:rPr>
          <w:rFonts w:eastAsia="Times New Roman" w:cs="Times New Roman"/>
          <w:lang w:eastAsia="en-AU"/>
        </w:rPr>
      </w:pP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b/>
          <w:lang w:eastAsia="en-AU"/>
        </w:rPr>
        <w:t>Materials</w:t>
      </w:r>
      <w:r w:rsidRPr="009200D5">
        <w:rPr>
          <w:rFonts w:eastAsia="Times New Roman" w:cs="Times New Roman"/>
          <w:lang w:eastAsia="en-AU"/>
        </w:rPr>
        <w:t xml:space="preserve">: </w:t>
      </w: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lang w:eastAsia="en-AU"/>
        </w:rPr>
        <w:t>4 Plastic trays</w:t>
      </w:r>
      <w:r w:rsidRPr="009200D5">
        <w:rPr>
          <w:rFonts w:eastAsia="Times New Roman" w:cs="Times New Roman"/>
          <w:lang w:eastAsia="en-AU"/>
        </w:rPr>
        <w:tab/>
        <w:t xml:space="preserve">4 blood samples </w:t>
      </w:r>
      <w:r w:rsidRPr="009200D5">
        <w:rPr>
          <w:rFonts w:eastAsia="Times New Roman" w:cs="Times New Roman"/>
          <w:lang w:eastAsia="en-AU"/>
        </w:rPr>
        <w:tab/>
        <w:t>3 toothpicks</w:t>
      </w: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lang w:eastAsia="en-AU"/>
        </w:rPr>
        <w:t xml:space="preserve">Anti A, Anti B and Anti D (Rh) </w:t>
      </w:r>
      <w:r w:rsidR="009C2BA6" w:rsidRPr="009200D5">
        <w:rPr>
          <w:rFonts w:eastAsia="Times New Roman" w:cs="Times New Roman"/>
          <w:lang w:eastAsia="en-AU"/>
        </w:rPr>
        <w:t>serum</w:t>
      </w:r>
    </w:p>
    <w:p w:rsidR="009200D5" w:rsidRPr="009200D5" w:rsidRDefault="009200D5" w:rsidP="009200D5">
      <w:pPr>
        <w:spacing w:after="0" w:line="240" w:lineRule="auto"/>
        <w:rPr>
          <w:rFonts w:eastAsia="Times New Roman" w:cs="Times New Roman"/>
          <w:lang w:eastAsia="en-AU"/>
        </w:rPr>
      </w:pP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b/>
          <w:lang w:eastAsia="en-AU"/>
        </w:rPr>
        <w:t>Method</w:t>
      </w:r>
      <w:r w:rsidRPr="009200D5">
        <w:rPr>
          <w:rFonts w:eastAsia="Times New Roman" w:cs="Times New Roman"/>
          <w:lang w:eastAsia="en-AU"/>
        </w:rPr>
        <w:t>:</w:t>
      </w: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lang w:eastAsia="en-AU"/>
        </w:rPr>
        <w:t>Add 2-3 drops of Sample 1 to each well in one of the trays. Label the tray Sample 1.</w:t>
      </w: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lang w:eastAsia="en-AU"/>
        </w:rPr>
        <w:t>Add a few drops of Anti A to well A and mix with a toothpick.</w:t>
      </w: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lang w:eastAsia="en-AU"/>
        </w:rPr>
        <w:t>Add a few drops of Anti B to well B and mix with a toothpick.</w:t>
      </w: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lang w:eastAsia="en-AU"/>
        </w:rPr>
        <w:t>Add a few drops of Anti D to well Rh and mix with a toothpick.</w:t>
      </w: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lang w:eastAsia="en-AU"/>
        </w:rPr>
        <w:t>Record your results in the table below and work out the blood type using t</w:t>
      </w:r>
      <w:r w:rsidRPr="009200D5">
        <w:rPr>
          <w:rFonts w:eastAsia="Times New Roman" w:cs="Times New Roman"/>
          <w:iCs/>
          <w:lang w:eastAsia="en-AU"/>
        </w:rPr>
        <w:t>he ABO Blood Groups and their reactions table from your notes.</w:t>
      </w: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iCs/>
          <w:lang w:eastAsia="en-AU"/>
        </w:rPr>
        <w:t>Repeat steps 1-5 for Sample 2</w:t>
      </w:r>
      <w:r w:rsidR="009C2BA6" w:rsidRPr="009200D5">
        <w:rPr>
          <w:rFonts w:eastAsia="Times New Roman" w:cs="Times New Roman"/>
          <w:iCs/>
          <w:lang w:eastAsia="en-AU"/>
        </w:rPr>
        <w:t>, 3</w:t>
      </w:r>
      <w:r w:rsidRPr="009200D5">
        <w:rPr>
          <w:rFonts w:eastAsia="Times New Roman" w:cs="Times New Roman"/>
          <w:iCs/>
          <w:lang w:eastAsia="en-AU"/>
        </w:rPr>
        <w:t xml:space="preserve"> and 4.</w:t>
      </w:r>
    </w:p>
    <w:p w:rsidR="009200D5" w:rsidRPr="009200D5" w:rsidRDefault="009200D5" w:rsidP="009200D5">
      <w:pPr>
        <w:spacing w:after="0" w:line="240" w:lineRule="auto"/>
        <w:rPr>
          <w:rFonts w:eastAsia="Times New Roman" w:cs="Times New Roman"/>
          <w:b/>
          <w:lang w:eastAsia="en-AU"/>
        </w:rPr>
      </w:pPr>
      <w:r w:rsidRPr="009200D5">
        <w:rPr>
          <w:rFonts w:eastAsia="Times New Roman" w:cs="Times New Roman"/>
          <w:b/>
          <w:iCs/>
          <w:lang w:eastAsia="en-AU"/>
        </w:rPr>
        <w:t xml:space="preserve">* Please DO NOT throw out the plastic trays &amp; toothpicks. Rinse them and put in sink * </w:t>
      </w:r>
    </w:p>
    <w:p w:rsidR="009200D5" w:rsidRPr="009200D5" w:rsidRDefault="005B60FC" w:rsidP="009200D5">
      <w:pPr>
        <w:spacing w:after="0" w:line="240" w:lineRule="auto"/>
        <w:rPr>
          <w:rFonts w:eastAsia="Times New Roman" w:cs="Times New Roman"/>
          <w:lang w:eastAsia="en-AU"/>
        </w:rPr>
      </w:pPr>
      <w:r>
        <w:rPr>
          <w:rFonts w:eastAsia="Times New Roman" w:cs="Times New Roman"/>
          <w:noProof/>
        </w:rPr>
        <w:drawing>
          <wp:anchor distT="0" distB="0" distL="114300" distR="114300" simplePos="0" relativeHeight="251702272" behindDoc="1" locked="0" layoutInCell="1" allowOverlap="1" wp14:anchorId="0321A465" wp14:editId="3CAC6C91">
            <wp:simplePos x="0" y="0"/>
            <wp:positionH relativeFrom="column">
              <wp:posOffset>-328295</wp:posOffset>
            </wp:positionH>
            <wp:positionV relativeFrom="paragraph">
              <wp:posOffset>83185</wp:posOffset>
            </wp:positionV>
            <wp:extent cx="817245" cy="804545"/>
            <wp:effectExtent l="0" t="0" r="1905" b="0"/>
            <wp:wrapTight wrapText="bothSides">
              <wp:wrapPolygon edited="0">
                <wp:start x="0" y="0"/>
                <wp:lineTo x="0" y="20969"/>
                <wp:lineTo x="21147" y="20969"/>
                <wp:lineTo x="21147" y="0"/>
                <wp:lineTo x="0" y="0"/>
              </wp:wrapPolygon>
            </wp:wrapTight>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7245" cy="804545"/>
                    </a:xfrm>
                    <a:prstGeom prst="rect">
                      <a:avLst/>
                    </a:prstGeom>
                    <a:noFill/>
                  </pic:spPr>
                </pic:pic>
              </a:graphicData>
            </a:graphic>
            <wp14:sizeRelH relativeFrom="page">
              <wp14:pctWidth>0</wp14:pctWidth>
            </wp14:sizeRelH>
            <wp14:sizeRelV relativeFrom="page">
              <wp14:pctHeight>0</wp14:pctHeight>
            </wp14:sizeRelV>
          </wp:anchor>
        </w:drawing>
      </w: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lang w:eastAsia="en-AU"/>
        </w:rPr>
        <w:t>Results:</w:t>
      </w:r>
    </w:p>
    <w:p w:rsidR="009200D5" w:rsidRPr="009200D5" w:rsidRDefault="009200D5" w:rsidP="009200D5">
      <w:pPr>
        <w:spacing w:after="0" w:line="240" w:lineRule="auto"/>
        <w:rPr>
          <w:rFonts w:eastAsia="Times New Roman" w:cs="Times New Roman"/>
          <w:lang w:eastAsia="en-AU"/>
        </w:rPr>
      </w:pPr>
    </w:p>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3"/>
        <w:gridCol w:w="1975"/>
        <w:gridCol w:w="1870"/>
        <w:gridCol w:w="2244"/>
        <w:gridCol w:w="2057"/>
      </w:tblGrid>
      <w:tr w:rsidR="009200D5" w:rsidRPr="009200D5" w:rsidTr="00FE1525">
        <w:tc>
          <w:tcPr>
            <w:tcW w:w="1873" w:type="dxa"/>
            <w:shd w:val="clear" w:color="auto" w:fill="auto"/>
          </w:tcPr>
          <w:p w:rsidR="009200D5" w:rsidRPr="009200D5" w:rsidRDefault="009200D5" w:rsidP="009200D5">
            <w:pPr>
              <w:spacing w:after="0" w:line="240" w:lineRule="auto"/>
              <w:rPr>
                <w:rFonts w:eastAsia="Times New Roman" w:cs="Times New Roman"/>
                <w:b/>
                <w:lang w:eastAsia="en-AU"/>
              </w:rPr>
            </w:pPr>
            <w:r w:rsidRPr="009200D5">
              <w:rPr>
                <w:rFonts w:eastAsia="Times New Roman" w:cs="Times New Roman"/>
                <w:b/>
                <w:lang w:eastAsia="en-AU"/>
              </w:rPr>
              <w:t>Blood</w:t>
            </w:r>
          </w:p>
          <w:p w:rsidR="009200D5" w:rsidRPr="009200D5" w:rsidRDefault="009200D5" w:rsidP="009200D5">
            <w:pPr>
              <w:spacing w:after="0" w:line="240" w:lineRule="auto"/>
              <w:rPr>
                <w:rFonts w:eastAsia="Times New Roman" w:cs="Times New Roman"/>
                <w:b/>
                <w:lang w:eastAsia="en-AU"/>
              </w:rPr>
            </w:pPr>
            <w:r w:rsidRPr="009200D5">
              <w:rPr>
                <w:rFonts w:eastAsia="Times New Roman" w:cs="Times New Roman"/>
                <w:b/>
                <w:lang w:eastAsia="en-AU"/>
              </w:rPr>
              <w:t xml:space="preserve">Sample </w:t>
            </w:r>
          </w:p>
        </w:tc>
        <w:tc>
          <w:tcPr>
            <w:tcW w:w="1975" w:type="dxa"/>
            <w:shd w:val="clear" w:color="auto" w:fill="auto"/>
          </w:tcPr>
          <w:p w:rsidR="009200D5" w:rsidRPr="009200D5" w:rsidRDefault="009200D5" w:rsidP="009200D5">
            <w:pPr>
              <w:spacing w:after="0" w:line="240" w:lineRule="auto"/>
              <w:rPr>
                <w:rFonts w:eastAsia="Times New Roman" w:cs="Times New Roman"/>
                <w:b/>
                <w:lang w:eastAsia="en-AU"/>
              </w:rPr>
            </w:pPr>
            <w:r w:rsidRPr="009200D5">
              <w:rPr>
                <w:rFonts w:eastAsia="Times New Roman" w:cs="Times New Roman"/>
                <w:b/>
                <w:lang w:eastAsia="en-AU"/>
              </w:rPr>
              <w:t>Reaction to Antibody A</w:t>
            </w:r>
          </w:p>
        </w:tc>
        <w:tc>
          <w:tcPr>
            <w:tcW w:w="1870" w:type="dxa"/>
            <w:shd w:val="clear" w:color="auto" w:fill="auto"/>
          </w:tcPr>
          <w:p w:rsidR="009200D5" w:rsidRPr="009200D5" w:rsidRDefault="009200D5" w:rsidP="009200D5">
            <w:pPr>
              <w:spacing w:after="0" w:line="240" w:lineRule="auto"/>
              <w:rPr>
                <w:rFonts w:eastAsia="Times New Roman" w:cs="Times New Roman"/>
                <w:b/>
                <w:lang w:eastAsia="en-AU"/>
              </w:rPr>
            </w:pPr>
            <w:r w:rsidRPr="009200D5">
              <w:rPr>
                <w:rFonts w:eastAsia="Times New Roman" w:cs="Times New Roman"/>
                <w:b/>
                <w:lang w:eastAsia="en-AU"/>
              </w:rPr>
              <w:t>Reaction to</w:t>
            </w:r>
          </w:p>
          <w:p w:rsidR="009200D5" w:rsidRPr="009200D5" w:rsidRDefault="009200D5" w:rsidP="009200D5">
            <w:pPr>
              <w:spacing w:after="0" w:line="240" w:lineRule="auto"/>
              <w:rPr>
                <w:rFonts w:eastAsia="Times New Roman" w:cs="Times New Roman"/>
                <w:b/>
                <w:lang w:eastAsia="en-AU"/>
              </w:rPr>
            </w:pPr>
            <w:r w:rsidRPr="009200D5">
              <w:rPr>
                <w:rFonts w:eastAsia="Times New Roman" w:cs="Times New Roman"/>
                <w:b/>
                <w:lang w:eastAsia="en-AU"/>
              </w:rPr>
              <w:t>Antibody B</w:t>
            </w:r>
          </w:p>
        </w:tc>
        <w:tc>
          <w:tcPr>
            <w:tcW w:w="2244" w:type="dxa"/>
            <w:shd w:val="clear" w:color="auto" w:fill="auto"/>
          </w:tcPr>
          <w:p w:rsidR="009200D5" w:rsidRPr="009200D5" w:rsidRDefault="009200D5" w:rsidP="009200D5">
            <w:pPr>
              <w:spacing w:after="0" w:line="240" w:lineRule="auto"/>
              <w:rPr>
                <w:rFonts w:eastAsia="Times New Roman" w:cs="Times New Roman"/>
                <w:b/>
                <w:lang w:eastAsia="en-AU"/>
              </w:rPr>
            </w:pPr>
            <w:r w:rsidRPr="009200D5">
              <w:rPr>
                <w:rFonts w:eastAsia="Times New Roman" w:cs="Times New Roman"/>
                <w:b/>
                <w:lang w:eastAsia="en-AU"/>
              </w:rPr>
              <w:t>Reaction to</w:t>
            </w:r>
          </w:p>
          <w:p w:rsidR="009200D5" w:rsidRPr="009200D5" w:rsidRDefault="009200D5" w:rsidP="009200D5">
            <w:pPr>
              <w:spacing w:after="0" w:line="240" w:lineRule="auto"/>
              <w:rPr>
                <w:rFonts w:eastAsia="Times New Roman" w:cs="Times New Roman"/>
                <w:b/>
                <w:lang w:eastAsia="en-AU"/>
              </w:rPr>
            </w:pPr>
            <w:r w:rsidRPr="009200D5">
              <w:rPr>
                <w:rFonts w:eastAsia="Times New Roman" w:cs="Times New Roman"/>
                <w:b/>
                <w:lang w:eastAsia="en-AU"/>
              </w:rPr>
              <w:t>Antibody D (Rh)</w:t>
            </w:r>
          </w:p>
        </w:tc>
        <w:tc>
          <w:tcPr>
            <w:tcW w:w="2057" w:type="dxa"/>
            <w:shd w:val="clear" w:color="auto" w:fill="auto"/>
          </w:tcPr>
          <w:p w:rsidR="009200D5" w:rsidRPr="009200D5" w:rsidRDefault="009200D5" w:rsidP="009200D5">
            <w:pPr>
              <w:spacing w:after="0" w:line="240" w:lineRule="auto"/>
              <w:rPr>
                <w:rFonts w:eastAsia="Times New Roman" w:cs="Times New Roman"/>
                <w:b/>
                <w:lang w:eastAsia="en-AU"/>
              </w:rPr>
            </w:pPr>
            <w:r w:rsidRPr="009200D5">
              <w:rPr>
                <w:rFonts w:eastAsia="Times New Roman" w:cs="Times New Roman"/>
                <w:b/>
                <w:lang w:eastAsia="en-AU"/>
              </w:rPr>
              <w:t>Blood type</w:t>
            </w:r>
          </w:p>
        </w:tc>
      </w:tr>
      <w:tr w:rsidR="009200D5" w:rsidRPr="009200D5" w:rsidTr="00FE1525">
        <w:tc>
          <w:tcPr>
            <w:tcW w:w="1873" w:type="dxa"/>
            <w:shd w:val="clear" w:color="auto" w:fill="auto"/>
          </w:tcPr>
          <w:p w:rsidR="009200D5" w:rsidRPr="009200D5" w:rsidRDefault="009200D5" w:rsidP="009200D5">
            <w:pPr>
              <w:spacing w:after="0" w:line="360" w:lineRule="auto"/>
              <w:rPr>
                <w:rFonts w:eastAsia="Times New Roman" w:cs="Times New Roman"/>
                <w:lang w:eastAsia="en-AU"/>
              </w:rPr>
            </w:pPr>
            <w:r w:rsidRPr="009200D5">
              <w:rPr>
                <w:rFonts w:eastAsia="Times New Roman" w:cs="Times New Roman"/>
                <w:lang w:eastAsia="en-AU"/>
              </w:rPr>
              <w:t>1</w:t>
            </w:r>
          </w:p>
        </w:tc>
        <w:tc>
          <w:tcPr>
            <w:tcW w:w="1975"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1870"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2244"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2057" w:type="dxa"/>
            <w:shd w:val="clear" w:color="auto" w:fill="auto"/>
          </w:tcPr>
          <w:p w:rsidR="009200D5" w:rsidRPr="009200D5" w:rsidRDefault="009200D5" w:rsidP="009200D5">
            <w:pPr>
              <w:spacing w:after="0" w:line="360" w:lineRule="auto"/>
              <w:rPr>
                <w:rFonts w:eastAsia="Times New Roman" w:cs="Times New Roman"/>
                <w:lang w:eastAsia="en-AU"/>
              </w:rPr>
            </w:pPr>
          </w:p>
        </w:tc>
      </w:tr>
      <w:tr w:rsidR="009200D5" w:rsidRPr="009200D5" w:rsidTr="00FE1525">
        <w:tc>
          <w:tcPr>
            <w:tcW w:w="1873" w:type="dxa"/>
            <w:shd w:val="clear" w:color="auto" w:fill="auto"/>
          </w:tcPr>
          <w:p w:rsidR="009200D5" w:rsidRPr="009200D5" w:rsidRDefault="009200D5" w:rsidP="009200D5">
            <w:pPr>
              <w:spacing w:after="0" w:line="360" w:lineRule="auto"/>
              <w:rPr>
                <w:rFonts w:eastAsia="Times New Roman" w:cs="Times New Roman"/>
                <w:lang w:eastAsia="en-AU"/>
              </w:rPr>
            </w:pPr>
            <w:r w:rsidRPr="009200D5">
              <w:rPr>
                <w:rFonts w:eastAsia="Times New Roman" w:cs="Times New Roman"/>
                <w:lang w:eastAsia="en-AU"/>
              </w:rPr>
              <w:t>2</w:t>
            </w:r>
          </w:p>
        </w:tc>
        <w:tc>
          <w:tcPr>
            <w:tcW w:w="1975"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1870"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2244"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2057" w:type="dxa"/>
            <w:shd w:val="clear" w:color="auto" w:fill="auto"/>
          </w:tcPr>
          <w:p w:rsidR="009200D5" w:rsidRPr="009200D5" w:rsidRDefault="009200D5" w:rsidP="009200D5">
            <w:pPr>
              <w:spacing w:after="0" w:line="360" w:lineRule="auto"/>
              <w:rPr>
                <w:rFonts w:eastAsia="Times New Roman" w:cs="Times New Roman"/>
                <w:lang w:eastAsia="en-AU"/>
              </w:rPr>
            </w:pPr>
          </w:p>
        </w:tc>
      </w:tr>
      <w:tr w:rsidR="009200D5" w:rsidRPr="009200D5" w:rsidTr="00FE1525">
        <w:tc>
          <w:tcPr>
            <w:tcW w:w="1873" w:type="dxa"/>
            <w:shd w:val="clear" w:color="auto" w:fill="auto"/>
          </w:tcPr>
          <w:p w:rsidR="009200D5" w:rsidRPr="009200D5" w:rsidRDefault="009200D5" w:rsidP="009200D5">
            <w:pPr>
              <w:spacing w:after="0" w:line="360" w:lineRule="auto"/>
              <w:rPr>
                <w:rFonts w:eastAsia="Times New Roman" w:cs="Times New Roman"/>
                <w:lang w:eastAsia="en-AU"/>
              </w:rPr>
            </w:pPr>
            <w:r w:rsidRPr="009200D5">
              <w:rPr>
                <w:rFonts w:eastAsia="Times New Roman" w:cs="Times New Roman"/>
                <w:lang w:eastAsia="en-AU"/>
              </w:rPr>
              <w:t>3</w:t>
            </w:r>
          </w:p>
        </w:tc>
        <w:tc>
          <w:tcPr>
            <w:tcW w:w="1975"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1870"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2244"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2057" w:type="dxa"/>
            <w:shd w:val="clear" w:color="auto" w:fill="auto"/>
          </w:tcPr>
          <w:p w:rsidR="009200D5" w:rsidRPr="009200D5" w:rsidRDefault="009200D5" w:rsidP="009200D5">
            <w:pPr>
              <w:spacing w:after="0" w:line="360" w:lineRule="auto"/>
              <w:rPr>
                <w:rFonts w:eastAsia="Times New Roman" w:cs="Times New Roman"/>
                <w:lang w:eastAsia="en-AU"/>
              </w:rPr>
            </w:pPr>
          </w:p>
        </w:tc>
      </w:tr>
      <w:tr w:rsidR="009200D5" w:rsidRPr="009200D5" w:rsidTr="00FE1525">
        <w:tc>
          <w:tcPr>
            <w:tcW w:w="1873" w:type="dxa"/>
            <w:shd w:val="clear" w:color="auto" w:fill="auto"/>
          </w:tcPr>
          <w:p w:rsidR="009200D5" w:rsidRPr="009200D5" w:rsidRDefault="009200D5" w:rsidP="009200D5">
            <w:pPr>
              <w:spacing w:after="0" w:line="360" w:lineRule="auto"/>
              <w:rPr>
                <w:rFonts w:eastAsia="Times New Roman" w:cs="Times New Roman"/>
                <w:lang w:eastAsia="en-AU"/>
              </w:rPr>
            </w:pPr>
            <w:r w:rsidRPr="009200D5">
              <w:rPr>
                <w:rFonts w:eastAsia="Times New Roman" w:cs="Times New Roman"/>
                <w:lang w:eastAsia="en-AU"/>
              </w:rPr>
              <w:t>4</w:t>
            </w:r>
          </w:p>
        </w:tc>
        <w:tc>
          <w:tcPr>
            <w:tcW w:w="1975"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1870"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2244"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2057" w:type="dxa"/>
            <w:shd w:val="clear" w:color="auto" w:fill="auto"/>
          </w:tcPr>
          <w:p w:rsidR="009200D5" w:rsidRPr="009200D5" w:rsidRDefault="009200D5" w:rsidP="009200D5">
            <w:pPr>
              <w:spacing w:after="0" w:line="360" w:lineRule="auto"/>
              <w:rPr>
                <w:rFonts w:eastAsia="Times New Roman" w:cs="Times New Roman"/>
                <w:lang w:eastAsia="en-AU"/>
              </w:rPr>
            </w:pPr>
          </w:p>
        </w:tc>
      </w:tr>
      <w:tr w:rsidR="009200D5" w:rsidRPr="009200D5" w:rsidTr="00FE1525">
        <w:tc>
          <w:tcPr>
            <w:tcW w:w="1873" w:type="dxa"/>
            <w:shd w:val="clear" w:color="auto" w:fill="auto"/>
          </w:tcPr>
          <w:p w:rsidR="009200D5" w:rsidRPr="009200D5" w:rsidRDefault="009200D5" w:rsidP="009200D5">
            <w:pPr>
              <w:spacing w:after="0" w:line="360" w:lineRule="auto"/>
              <w:rPr>
                <w:rFonts w:eastAsia="Times New Roman" w:cs="Times New Roman"/>
                <w:lang w:eastAsia="en-AU"/>
              </w:rPr>
            </w:pPr>
            <w:r w:rsidRPr="009200D5">
              <w:rPr>
                <w:rFonts w:eastAsia="Times New Roman" w:cs="Times New Roman"/>
                <w:lang w:eastAsia="en-AU"/>
              </w:rPr>
              <w:t xml:space="preserve">Crime scene </w:t>
            </w:r>
          </w:p>
        </w:tc>
        <w:tc>
          <w:tcPr>
            <w:tcW w:w="1975"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1870"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2244" w:type="dxa"/>
            <w:shd w:val="clear" w:color="auto" w:fill="auto"/>
          </w:tcPr>
          <w:p w:rsidR="009200D5" w:rsidRPr="009200D5" w:rsidRDefault="009200D5" w:rsidP="009200D5">
            <w:pPr>
              <w:spacing w:after="0" w:line="360" w:lineRule="auto"/>
              <w:rPr>
                <w:rFonts w:eastAsia="Times New Roman" w:cs="Times New Roman"/>
                <w:lang w:eastAsia="en-AU"/>
              </w:rPr>
            </w:pPr>
          </w:p>
        </w:tc>
        <w:tc>
          <w:tcPr>
            <w:tcW w:w="2057" w:type="dxa"/>
            <w:shd w:val="clear" w:color="auto" w:fill="auto"/>
          </w:tcPr>
          <w:p w:rsidR="009200D5" w:rsidRPr="009200D5" w:rsidRDefault="009200D5" w:rsidP="009200D5">
            <w:pPr>
              <w:spacing w:after="0" w:line="360" w:lineRule="auto"/>
              <w:rPr>
                <w:rFonts w:eastAsia="Times New Roman" w:cs="Times New Roman"/>
                <w:lang w:eastAsia="en-AU"/>
              </w:rPr>
            </w:pPr>
          </w:p>
        </w:tc>
      </w:tr>
    </w:tbl>
    <w:p w:rsidR="009200D5" w:rsidRPr="009200D5" w:rsidRDefault="009200D5" w:rsidP="009200D5">
      <w:pPr>
        <w:spacing w:after="0" w:line="240" w:lineRule="auto"/>
        <w:rPr>
          <w:rFonts w:eastAsia="Times New Roman" w:cs="Times New Roman"/>
          <w:lang w:eastAsia="en-AU"/>
        </w:rPr>
      </w:pPr>
    </w:p>
    <w:p w:rsidR="009200D5" w:rsidRPr="009200D5" w:rsidRDefault="009200D5" w:rsidP="009200D5">
      <w:pPr>
        <w:spacing w:after="0" w:line="360" w:lineRule="auto"/>
        <w:rPr>
          <w:rFonts w:eastAsia="Times New Roman" w:cs="Times New Roman"/>
          <w:lang w:eastAsia="en-AU"/>
        </w:rPr>
      </w:pPr>
      <w:r w:rsidRPr="009200D5">
        <w:rPr>
          <w:rFonts w:eastAsia="Times New Roman" w:cs="Times New Roman"/>
          <w:b/>
          <w:lang w:eastAsia="en-AU"/>
        </w:rPr>
        <w:t>Discussion</w:t>
      </w:r>
      <w:r w:rsidRPr="009200D5">
        <w:rPr>
          <w:rFonts w:eastAsia="Times New Roman" w:cs="Times New Roman"/>
          <w:lang w:eastAsia="en-AU"/>
        </w:rPr>
        <w:t>:</w:t>
      </w:r>
    </w:p>
    <w:p w:rsidR="009200D5" w:rsidRPr="009200D5" w:rsidRDefault="009200D5" w:rsidP="009200D5">
      <w:pPr>
        <w:spacing w:after="0" w:line="360" w:lineRule="auto"/>
        <w:rPr>
          <w:rFonts w:eastAsia="Times New Roman" w:cs="Times New Roman"/>
          <w:lang w:eastAsia="en-AU"/>
        </w:rPr>
      </w:pPr>
      <w:r w:rsidRPr="009200D5">
        <w:rPr>
          <w:rFonts w:eastAsia="Times New Roman" w:cs="Times New Roman"/>
          <w:lang w:eastAsia="en-AU"/>
        </w:rPr>
        <w:t>1. If the blood in only well A reacts, then the blood type is ______________</w:t>
      </w:r>
    </w:p>
    <w:p w:rsidR="009200D5" w:rsidRPr="009200D5" w:rsidRDefault="009200D5" w:rsidP="009200D5">
      <w:pPr>
        <w:spacing w:after="0" w:line="360" w:lineRule="auto"/>
        <w:rPr>
          <w:rFonts w:eastAsia="Times New Roman" w:cs="Times New Roman"/>
          <w:lang w:eastAsia="en-AU"/>
        </w:rPr>
      </w:pPr>
      <w:r w:rsidRPr="009200D5">
        <w:rPr>
          <w:rFonts w:eastAsia="Times New Roman" w:cs="Times New Roman"/>
          <w:lang w:eastAsia="en-AU"/>
        </w:rPr>
        <w:t>2. If the blood in only well B reacts, then the blood type is ______________</w:t>
      </w:r>
    </w:p>
    <w:p w:rsidR="009200D5" w:rsidRPr="009200D5" w:rsidRDefault="009200D5" w:rsidP="009200D5">
      <w:pPr>
        <w:spacing w:after="0" w:line="360" w:lineRule="auto"/>
        <w:rPr>
          <w:rFonts w:eastAsia="Times New Roman" w:cs="Times New Roman"/>
          <w:lang w:eastAsia="en-AU"/>
        </w:rPr>
      </w:pPr>
      <w:r w:rsidRPr="009200D5">
        <w:rPr>
          <w:rFonts w:eastAsia="Times New Roman" w:cs="Times New Roman"/>
          <w:lang w:eastAsia="en-AU"/>
        </w:rPr>
        <w:t>3. If the blood in both well A and B react, then the blood type is ______________</w:t>
      </w:r>
    </w:p>
    <w:p w:rsidR="009200D5" w:rsidRPr="009200D5" w:rsidRDefault="009200D5" w:rsidP="009200D5">
      <w:pPr>
        <w:spacing w:after="0" w:line="360" w:lineRule="auto"/>
        <w:rPr>
          <w:rFonts w:eastAsia="Times New Roman" w:cs="Times New Roman"/>
          <w:lang w:eastAsia="en-AU"/>
        </w:rPr>
      </w:pPr>
      <w:r w:rsidRPr="009200D5">
        <w:rPr>
          <w:rFonts w:eastAsia="Times New Roman" w:cs="Times New Roman"/>
          <w:lang w:eastAsia="en-AU"/>
        </w:rPr>
        <w:t>4. If the blood in neither well reacts, then the blood type is ______________</w:t>
      </w:r>
    </w:p>
    <w:p w:rsidR="009200D5" w:rsidRPr="009200D5" w:rsidRDefault="009200D5" w:rsidP="009200D5">
      <w:pPr>
        <w:spacing w:after="0" w:line="360" w:lineRule="auto"/>
        <w:rPr>
          <w:rFonts w:eastAsia="Times New Roman" w:cs="Times New Roman"/>
          <w:lang w:eastAsia="en-AU"/>
        </w:rPr>
      </w:pPr>
      <w:r w:rsidRPr="009200D5">
        <w:rPr>
          <w:rFonts w:eastAsia="Times New Roman" w:cs="Times New Roman"/>
          <w:lang w:eastAsia="en-AU"/>
        </w:rPr>
        <w:t>5. If the blood in well Rh reacts, then the blood type is _____________</w:t>
      </w:r>
    </w:p>
    <w:p w:rsidR="009200D5" w:rsidRPr="009200D5" w:rsidRDefault="009200D5" w:rsidP="009200D5">
      <w:pPr>
        <w:spacing w:after="0" w:line="360" w:lineRule="auto"/>
        <w:rPr>
          <w:rFonts w:eastAsia="Times New Roman" w:cs="Times New Roman"/>
          <w:lang w:eastAsia="en-AU"/>
        </w:rPr>
      </w:pPr>
      <w:r w:rsidRPr="009200D5">
        <w:rPr>
          <w:rFonts w:eastAsia="Times New Roman" w:cs="Times New Roman"/>
          <w:lang w:eastAsia="en-AU"/>
        </w:rPr>
        <w:t>6. If the blood in well Rh does not react, then the blood type is ______________</w:t>
      </w: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lang w:eastAsia="en-AU"/>
        </w:rPr>
        <w:t>7. Which of the blood types do you think might be called a “universal donor”? Explain why.</w:t>
      </w:r>
    </w:p>
    <w:p w:rsidR="009200D5" w:rsidRPr="009200D5" w:rsidRDefault="009200D5" w:rsidP="009200D5">
      <w:pPr>
        <w:spacing w:after="0" w:line="240" w:lineRule="auto"/>
        <w:rPr>
          <w:rFonts w:eastAsia="Times New Roman" w:cs="Times New Roman"/>
          <w:lang w:eastAsia="en-AU"/>
        </w:rPr>
      </w:pPr>
    </w:p>
    <w:p w:rsidR="009200D5" w:rsidRPr="009200D5" w:rsidRDefault="009200D5" w:rsidP="009200D5">
      <w:pPr>
        <w:spacing w:after="0" w:line="240" w:lineRule="auto"/>
        <w:rPr>
          <w:rFonts w:eastAsia="Times New Roman" w:cs="Times New Roman"/>
          <w:lang w:eastAsia="en-AU"/>
        </w:rPr>
      </w:pPr>
    </w:p>
    <w:p w:rsidR="009200D5" w:rsidRPr="009200D5" w:rsidRDefault="009200D5" w:rsidP="009200D5">
      <w:pPr>
        <w:spacing w:after="0" w:line="240" w:lineRule="auto"/>
        <w:rPr>
          <w:rFonts w:eastAsia="Times New Roman" w:cs="Times New Roman"/>
          <w:lang w:eastAsia="en-AU"/>
        </w:rPr>
      </w:pPr>
    </w:p>
    <w:p w:rsidR="009200D5" w:rsidRPr="009200D5" w:rsidRDefault="009200D5" w:rsidP="009200D5">
      <w:pPr>
        <w:spacing w:after="0" w:line="240" w:lineRule="auto"/>
        <w:rPr>
          <w:rFonts w:eastAsia="Times New Roman" w:cs="Times New Roman"/>
          <w:lang w:eastAsia="en-AU"/>
        </w:rPr>
      </w:pP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lang w:eastAsia="en-AU"/>
        </w:rPr>
        <w:t>8. Which of the blood types do you think might be called a “universal recipient”? Explain why.</w:t>
      </w:r>
    </w:p>
    <w:p w:rsidR="009200D5" w:rsidRPr="009200D5" w:rsidRDefault="009200D5" w:rsidP="009200D5">
      <w:pPr>
        <w:spacing w:after="0" w:line="240" w:lineRule="auto"/>
        <w:rPr>
          <w:rFonts w:eastAsia="Times New Roman" w:cs="Times New Roman"/>
          <w:lang w:eastAsia="en-AU"/>
        </w:rPr>
      </w:pPr>
    </w:p>
    <w:p w:rsidR="009200D5" w:rsidRPr="009200D5" w:rsidRDefault="009200D5" w:rsidP="009200D5">
      <w:pPr>
        <w:spacing w:after="0" w:line="240" w:lineRule="auto"/>
        <w:rPr>
          <w:rFonts w:eastAsia="Times New Roman" w:cs="Times New Roman"/>
          <w:lang w:eastAsia="en-AU"/>
        </w:rPr>
      </w:pPr>
    </w:p>
    <w:p w:rsidR="009200D5" w:rsidRPr="009200D5" w:rsidRDefault="009200D5" w:rsidP="009200D5">
      <w:pPr>
        <w:spacing w:after="0" w:line="240" w:lineRule="auto"/>
        <w:rPr>
          <w:rFonts w:eastAsia="Times New Roman" w:cs="Times New Roman"/>
          <w:lang w:eastAsia="en-AU"/>
        </w:rPr>
      </w:pPr>
    </w:p>
    <w:p w:rsidR="009200D5" w:rsidRPr="009200D5" w:rsidRDefault="009200D5" w:rsidP="009200D5">
      <w:pPr>
        <w:spacing w:after="0" w:line="240" w:lineRule="auto"/>
        <w:rPr>
          <w:rFonts w:eastAsia="Times New Roman" w:cs="Times New Roman"/>
          <w:lang w:eastAsia="en-AU"/>
        </w:rPr>
      </w:pPr>
      <w:r w:rsidRPr="009200D5">
        <w:rPr>
          <w:rFonts w:eastAsia="Times New Roman" w:cs="Times New Roman"/>
          <w:b/>
          <w:lang w:eastAsia="en-AU"/>
        </w:rPr>
        <w:t>Conclusion</w:t>
      </w:r>
      <w:r w:rsidRPr="009200D5">
        <w:rPr>
          <w:rFonts w:eastAsia="Times New Roman" w:cs="Times New Roman"/>
          <w:lang w:eastAsia="en-AU"/>
        </w:rPr>
        <w:t>:</w:t>
      </w:r>
    </w:p>
    <w:p w:rsidR="009200D5" w:rsidRPr="009200D5" w:rsidRDefault="009200D5" w:rsidP="009200D5">
      <w:pPr>
        <w:spacing w:after="0" w:line="360" w:lineRule="auto"/>
        <w:rPr>
          <w:rFonts w:eastAsia="Times New Roman" w:cs="Times New Roman"/>
          <w:lang w:eastAsia="en-AU"/>
        </w:rPr>
      </w:pPr>
      <w:r w:rsidRPr="009200D5">
        <w:rPr>
          <w:rFonts w:eastAsia="Times New Roman" w:cs="Times New Roman"/>
          <w:lang w:eastAsia="en-AU"/>
        </w:rPr>
        <w:t>The blood type of the blood found at the scene of the crime was found to be ___________. This blood type matches that of _________________.</w:t>
      </w:r>
    </w:p>
    <w:p w:rsidR="00EB2C3C" w:rsidRDefault="00EB2C3C" w:rsidP="00EB2C3C"/>
    <w:p w:rsidR="00EB2C3C" w:rsidRPr="00FE1525" w:rsidRDefault="00EB2C3C" w:rsidP="00EB2C3C">
      <w:pPr>
        <w:rPr>
          <w:b/>
          <w:i/>
          <w:sz w:val="28"/>
          <w:szCs w:val="28"/>
        </w:rPr>
      </w:pPr>
    </w:p>
    <w:p w:rsidR="00EB2C3C" w:rsidRPr="00FE1525" w:rsidRDefault="00FE1525" w:rsidP="00EB2C3C">
      <w:pPr>
        <w:rPr>
          <w:b/>
          <w:i/>
          <w:sz w:val="28"/>
          <w:szCs w:val="28"/>
        </w:rPr>
      </w:pPr>
      <w:r w:rsidRPr="00FE1525">
        <w:rPr>
          <w:b/>
          <w:i/>
          <w:sz w:val="28"/>
          <w:szCs w:val="28"/>
        </w:rPr>
        <w:t>Finally,</w:t>
      </w:r>
    </w:p>
    <w:p w:rsidR="00FE1525" w:rsidRDefault="00FE1525" w:rsidP="00EB2C3C"/>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365"/>
        <w:gridCol w:w="9191"/>
      </w:tblGrid>
      <w:tr w:rsidR="00FE1525" w:rsidRPr="00FE1525" w:rsidTr="00FE1525">
        <w:trPr>
          <w:trHeight w:val="29"/>
          <w:tblCellSpacing w:w="15" w:type="dxa"/>
        </w:trPr>
        <w:tc>
          <w:tcPr>
            <w:tcW w:w="0" w:type="auto"/>
          </w:tcPr>
          <w:p w:rsidR="00FE1525" w:rsidRPr="00FE1525" w:rsidRDefault="005B60FC" w:rsidP="00FE1525">
            <w:pPr>
              <w:spacing w:after="0" w:line="240" w:lineRule="auto"/>
              <w:rPr>
                <w:rFonts w:eastAsia="Times New Roman" w:cs="Arial"/>
                <w:color w:val="094195"/>
                <w:lang w:eastAsia="en-AU"/>
              </w:rPr>
            </w:pPr>
            <w:r>
              <w:rPr>
                <w:rFonts w:eastAsia="Times New Roman" w:cs="Arial"/>
                <w:noProof/>
                <w:color w:val="094195"/>
              </w:rPr>
              <w:drawing>
                <wp:anchor distT="0" distB="0" distL="114300" distR="114300" simplePos="0" relativeHeight="251703296" behindDoc="1" locked="0" layoutInCell="1" allowOverlap="1">
                  <wp:simplePos x="0" y="0"/>
                  <wp:positionH relativeFrom="column">
                    <wp:posOffset>-285115</wp:posOffset>
                  </wp:positionH>
                  <wp:positionV relativeFrom="paragraph">
                    <wp:posOffset>46355</wp:posOffset>
                  </wp:positionV>
                  <wp:extent cx="817245" cy="804545"/>
                  <wp:effectExtent l="0" t="0" r="1905" b="0"/>
                  <wp:wrapTight wrapText="bothSides">
                    <wp:wrapPolygon edited="0">
                      <wp:start x="0" y="0"/>
                      <wp:lineTo x="0" y="20969"/>
                      <wp:lineTo x="21147" y="20969"/>
                      <wp:lineTo x="21147" y="0"/>
                      <wp:lineTo x="0" y="0"/>
                    </wp:wrapPolygon>
                  </wp:wrapTight>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7245" cy="804545"/>
                          </a:xfrm>
                          <a:prstGeom prst="rect">
                            <a:avLst/>
                          </a:prstGeom>
                          <a:noFill/>
                        </pic:spPr>
                      </pic:pic>
                    </a:graphicData>
                  </a:graphic>
                  <wp14:sizeRelH relativeFrom="page">
                    <wp14:pctWidth>0</wp14:pctWidth>
                  </wp14:sizeRelH>
                  <wp14:sizeRelV relativeFrom="page">
                    <wp14:pctHeight>0</wp14:pctHeight>
                  </wp14:sizeRelV>
                </wp:anchor>
              </w:drawing>
            </w:r>
          </w:p>
        </w:tc>
        <w:tc>
          <w:tcPr>
            <w:tcW w:w="0" w:type="auto"/>
            <w:vAlign w:val="center"/>
          </w:tcPr>
          <w:p w:rsidR="00FE1525" w:rsidRPr="00FE1525" w:rsidRDefault="00FE1525" w:rsidP="00FE1525">
            <w:pPr>
              <w:spacing w:after="0" w:line="240" w:lineRule="auto"/>
              <w:rPr>
                <w:rFonts w:eastAsia="Times New Roman" w:cs="Arial"/>
                <w:color w:val="094195"/>
                <w:lang w:eastAsia="en-AU"/>
              </w:rPr>
            </w:pPr>
            <w:r w:rsidRPr="00FE1525">
              <w:rPr>
                <w:rFonts w:eastAsia="Times New Roman" w:cs="Arial"/>
                <w:lang w:eastAsia="en-AU"/>
              </w:rPr>
              <w:t>Using the clues found at the crime scene, determine which of these four suspects is the "barefooted burglar"? What do you think was the motive for this crime? Write the results of your findings and convince a jury of your peers.</w:t>
            </w:r>
          </w:p>
        </w:tc>
      </w:tr>
    </w:tbl>
    <w:p w:rsidR="00FE1525" w:rsidRDefault="00FE1525" w:rsidP="00EB2C3C"/>
    <w:tbl>
      <w:tblPr>
        <w:tblStyle w:val="TableGrid"/>
        <w:tblW w:w="0" w:type="auto"/>
        <w:tblInd w:w="-176" w:type="dxa"/>
        <w:tblLook w:val="04A0" w:firstRow="1" w:lastRow="0" w:firstColumn="1" w:lastColumn="0" w:noHBand="0" w:noVBand="1"/>
      </w:tblPr>
      <w:tblGrid>
        <w:gridCol w:w="1418"/>
        <w:gridCol w:w="2783"/>
        <w:gridCol w:w="2156"/>
        <w:gridCol w:w="2309"/>
        <w:gridCol w:w="2192"/>
      </w:tblGrid>
      <w:tr w:rsidR="00FE1525" w:rsidTr="00FE1525">
        <w:tc>
          <w:tcPr>
            <w:tcW w:w="1418" w:type="dxa"/>
            <w:vMerge w:val="restart"/>
          </w:tcPr>
          <w:p w:rsidR="00FE1525" w:rsidRDefault="00FE1525" w:rsidP="00FE1525">
            <w:pPr>
              <w:jc w:val="center"/>
            </w:pPr>
            <w:r>
              <w:t xml:space="preserve">Evidence collected </w:t>
            </w:r>
          </w:p>
        </w:tc>
        <w:tc>
          <w:tcPr>
            <w:tcW w:w="2783" w:type="dxa"/>
          </w:tcPr>
          <w:p w:rsidR="00FE1525" w:rsidRDefault="00FE1525" w:rsidP="00FE1525">
            <w:pPr>
              <w:jc w:val="center"/>
            </w:pPr>
            <w:r>
              <w:t>Suspect 1</w:t>
            </w:r>
          </w:p>
        </w:tc>
        <w:tc>
          <w:tcPr>
            <w:tcW w:w="2156" w:type="dxa"/>
          </w:tcPr>
          <w:p w:rsidR="00FE1525" w:rsidRDefault="00FE1525" w:rsidP="00FE1525">
            <w:pPr>
              <w:jc w:val="center"/>
            </w:pPr>
            <w:r>
              <w:t>Suspect 2</w:t>
            </w:r>
          </w:p>
        </w:tc>
        <w:tc>
          <w:tcPr>
            <w:tcW w:w="2309" w:type="dxa"/>
          </w:tcPr>
          <w:p w:rsidR="00FE1525" w:rsidRDefault="00FE1525" w:rsidP="00FE1525">
            <w:pPr>
              <w:jc w:val="center"/>
            </w:pPr>
            <w:r>
              <w:t>Suspect 3</w:t>
            </w:r>
          </w:p>
        </w:tc>
        <w:tc>
          <w:tcPr>
            <w:tcW w:w="2192" w:type="dxa"/>
          </w:tcPr>
          <w:p w:rsidR="00FE1525" w:rsidRDefault="00FE1525" w:rsidP="00FE1525">
            <w:pPr>
              <w:jc w:val="center"/>
            </w:pPr>
            <w:r>
              <w:t>Suspect 4</w:t>
            </w:r>
          </w:p>
        </w:tc>
      </w:tr>
      <w:tr w:rsidR="00FE1525" w:rsidTr="00FE1525">
        <w:tc>
          <w:tcPr>
            <w:tcW w:w="1418" w:type="dxa"/>
            <w:vMerge/>
          </w:tcPr>
          <w:p w:rsidR="00FE1525" w:rsidRDefault="00FE1525" w:rsidP="00FE1525">
            <w:pPr>
              <w:jc w:val="center"/>
            </w:pPr>
          </w:p>
        </w:tc>
        <w:tc>
          <w:tcPr>
            <w:tcW w:w="2783" w:type="dxa"/>
          </w:tcPr>
          <w:p w:rsidR="00FE1525" w:rsidRDefault="00FE1525" w:rsidP="00FE1525">
            <w:pPr>
              <w:jc w:val="center"/>
            </w:pPr>
            <w:r>
              <w:t>Lou Lou</w:t>
            </w:r>
          </w:p>
        </w:tc>
        <w:tc>
          <w:tcPr>
            <w:tcW w:w="2156" w:type="dxa"/>
          </w:tcPr>
          <w:p w:rsidR="00FE1525" w:rsidRDefault="00FE1525" w:rsidP="00FE1525">
            <w:pPr>
              <w:jc w:val="center"/>
            </w:pPr>
            <w:r>
              <w:t>Dan the Man</w:t>
            </w:r>
          </w:p>
        </w:tc>
        <w:tc>
          <w:tcPr>
            <w:tcW w:w="2309" w:type="dxa"/>
          </w:tcPr>
          <w:p w:rsidR="00FE1525" w:rsidRDefault="00FE1525" w:rsidP="00FE1525">
            <w:pPr>
              <w:jc w:val="center"/>
            </w:pPr>
            <w:r>
              <w:t>Peg the Leg</w:t>
            </w:r>
          </w:p>
        </w:tc>
        <w:tc>
          <w:tcPr>
            <w:tcW w:w="2192" w:type="dxa"/>
          </w:tcPr>
          <w:p w:rsidR="00FE1525" w:rsidRDefault="00FE1525" w:rsidP="00FE1525">
            <w:pPr>
              <w:jc w:val="center"/>
            </w:pPr>
            <w:r>
              <w:t>Jack the Jock</w:t>
            </w:r>
          </w:p>
        </w:tc>
      </w:tr>
      <w:tr w:rsidR="00FE1525" w:rsidTr="00FE1525">
        <w:tc>
          <w:tcPr>
            <w:tcW w:w="1418" w:type="dxa"/>
            <w:vMerge/>
          </w:tcPr>
          <w:p w:rsidR="00FE1525" w:rsidRDefault="00FE1525" w:rsidP="00FE1525">
            <w:pPr>
              <w:jc w:val="center"/>
              <w:rPr>
                <w:noProof/>
              </w:rPr>
            </w:pPr>
          </w:p>
        </w:tc>
        <w:tc>
          <w:tcPr>
            <w:tcW w:w="2783" w:type="dxa"/>
          </w:tcPr>
          <w:p w:rsidR="00FE1525" w:rsidRDefault="00FE1525" w:rsidP="00FE1525">
            <w:pPr>
              <w:jc w:val="center"/>
            </w:pPr>
            <w:r>
              <w:rPr>
                <w:noProof/>
              </w:rPr>
              <w:drawing>
                <wp:inline distT="0" distB="0" distL="0" distR="0" wp14:anchorId="1D04AE35" wp14:editId="579BDB67">
                  <wp:extent cx="914400" cy="828675"/>
                  <wp:effectExtent l="0" t="0" r="0"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914400" cy="828675"/>
                          </a:xfrm>
                          <a:prstGeom prst="rect">
                            <a:avLst/>
                          </a:prstGeom>
                        </pic:spPr>
                      </pic:pic>
                    </a:graphicData>
                  </a:graphic>
                </wp:inline>
              </w:drawing>
            </w:r>
          </w:p>
        </w:tc>
        <w:tc>
          <w:tcPr>
            <w:tcW w:w="2156" w:type="dxa"/>
          </w:tcPr>
          <w:p w:rsidR="00FE1525" w:rsidRDefault="00FE1525" w:rsidP="00FE1525">
            <w:pPr>
              <w:jc w:val="center"/>
            </w:pPr>
            <w:r>
              <w:rPr>
                <w:noProof/>
              </w:rPr>
              <w:drawing>
                <wp:inline distT="0" distB="0" distL="0" distR="0" wp14:anchorId="113CE872" wp14:editId="68AE11B6">
                  <wp:extent cx="723900" cy="752475"/>
                  <wp:effectExtent l="0" t="0" r="0" b="952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723900" cy="752475"/>
                          </a:xfrm>
                          <a:prstGeom prst="rect">
                            <a:avLst/>
                          </a:prstGeom>
                        </pic:spPr>
                      </pic:pic>
                    </a:graphicData>
                  </a:graphic>
                </wp:inline>
              </w:drawing>
            </w:r>
          </w:p>
        </w:tc>
        <w:tc>
          <w:tcPr>
            <w:tcW w:w="2309" w:type="dxa"/>
          </w:tcPr>
          <w:p w:rsidR="00FE1525" w:rsidRDefault="00FE1525" w:rsidP="00FE1525">
            <w:pPr>
              <w:jc w:val="center"/>
            </w:pPr>
            <w:r>
              <w:rPr>
                <w:noProof/>
              </w:rPr>
              <w:drawing>
                <wp:inline distT="0" distB="0" distL="0" distR="0" wp14:anchorId="78EA6B13" wp14:editId="541AB0B0">
                  <wp:extent cx="962025" cy="771525"/>
                  <wp:effectExtent l="0" t="0" r="9525"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962025" cy="771525"/>
                          </a:xfrm>
                          <a:prstGeom prst="rect">
                            <a:avLst/>
                          </a:prstGeom>
                        </pic:spPr>
                      </pic:pic>
                    </a:graphicData>
                  </a:graphic>
                </wp:inline>
              </w:drawing>
            </w:r>
          </w:p>
        </w:tc>
        <w:tc>
          <w:tcPr>
            <w:tcW w:w="2192" w:type="dxa"/>
          </w:tcPr>
          <w:p w:rsidR="00FE1525" w:rsidRDefault="00FE1525" w:rsidP="00FE1525">
            <w:pPr>
              <w:jc w:val="center"/>
            </w:pPr>
            <w:r>
              <w:rPr>
                <w:noProof/>
              </w:rPr>
              <w:drawing>
                <wp:inline distT="0" distB="0" distL="0" distR="0" wp14:anchorId="1EF92249" wp14:editId="56A515E5">
                  <wp:extent cx="781050" cy="847725"/>
                  <wp:effectExtent l="0" t="0" r="0"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781050" cy="847725"/>
                          </a:xfrm>
                          <a:prstGeom prst="rect">
                            <a:avLst/>
                          </a:prstGeom>
                        </pic:spPr>
                      </pic:pic>
                    </a:graphicData>
                  </a:graphic>
                </wp:inline>
              </w:drawing>
            </w:r>
          </w:p>
        </w:tc>
      </w:tr>
      <w:tr w:rsidR="00FE1525" w:rsidTr="00FE1525">
        <w:tc>
          <w:tcPr>
            <w:tcW w:w="1418" w:type="dxa"/>
          </w:tcPr>
          <w:p w:rsidR="00FE1525" w:rsidRDefault="00FE1525" w:rsidP="00FE1525">
            <w:pPr>
              <w:rPr>
                <w:noProof/>
              </w:rPr>
            </w:pPr>
            <w:r>
              <w:rPr>
                <w:noProof/>
              </w:rPr>
              <w:t>Pen ink</w:t>
            </w:r>
          </w:p>
        </w:tc>
        <w:tc>
          <w:tcPr>
            <w:tcW w:w="2783" w:type="dxa"/>
          </w:tcPr>
          <w:p w:rsidR="00FE1525" w:rsidRDefault="00FE1525" w:rsidP="00FE1525">
            <w:pPr>
              <w:rPr>
                <w:noProof/>
              </w:rPr>
            </w:pPr>
          </w:p>
          <w:p w:rsidR="00FE1525" w:rsidRDefault="00FE1525" w:rsidP="00FE1525">
            <w:pPr>
              <w:rPr>
                <w:noProof/>
              </w:rPr>
            </w:pPr>
          </w:p>
        </w:tc>
        <w:tc>
          <w:tcPr>
            <w:tcW w:w="2156" w:type="dxa"/>
          </w:tcPr>
          <w:p w:rsidR="00FE1525" w:rsidRDefault="00FE1525" w:rsidP="00FE1525">
            <w:pPr>
              <w:rPr>
                <w:noProof/>
              </w:rPr>
            </w:pPr>
          </w:p>
        </w:tc>
        <w:tc>
          <w:tcPr>
            <w:tcW w:w="2309" w:type="dxa"/>
          </w:tcPr>
          <w:p w:rsidR="00FE1525" w:rsidRDefault="00FE1525" w:rsidP="00FE1525">
            <w:pPr>
              <w:rPr>
                <w:noProof/>
              </w:rPr>
            </w:pPr>
          </w:p>
        </w:tc>
        <w:tc>
          <w:tcPr>
            <w:tcW w:w="2192" w:type="dxa"/>
          </w:tcPr>
          <w:p w:rsidR="00FE1525" w:rsidRDefault="00FE1525" w:rsidP="00FE1525">
            <w:pPr>
              <w:rPr>
                <w:noProof/>
              </w:rPr>
            </w:pPr>
          </w:p>
        </w:tc>
      </w:tr>
      <w:tr w:rsidR="00FE1525" w:rsidTr="00FE1525">
        <w:tc>
          <w:tcPr>
            <w:tcW w:w="1418" w:type="dxa"/>
          </w:tcPr>
          <w:p w:rsidR="00FE1525" w:rsidRDefault="00FE1525" w:rsidP="00FE1525">
            <w:pPr>
              <w:rPr>
                <w:noProof/>
              </w:rPr>
            </w:pPr>
            <w:r>
              <w:rPr>
                <w:noProof/>
              </w:rPr>
              <w:t>Soil in shoes</w:t>
            </w:r>
          </w:p>
        </w:tc>
        <w:tc>
          <w:tcPr>
            <w:tcW w:w="2783" w:type="dxa"/>
          </w:tcPr>
          <w:p w:rsidR="00FE1525" w:rsidRDefault="00FE1525" w:rsidP="00FE1525">
            <w:pPr>
              <w:rPr>
                <w:noProof/>
              </w:rPr>
            </w:pPr>
          </w:p>
          <w:p w:rsidR="00FE1525" w:rsidRDefault="00FE1525" w:rsidP="00FE1525">
            <w:pPr>
              <w:rPr>
                <w:noProof/>
              </w:rPr>
            </w:pPr>
          </w:p>
        </w:tc>
        <w:tc>
          <w:tcPr>
            <w:tcW w:w="2156" w:type="dxa"/>
          </w:tcPr>
          <w:p w:rsidR="00FE1525" w:rsidRPr="00D31CF2" w:rsidRDefault="00FE1525" w:rsidP="00FE1525">
            <w:pPr>
              <w:rPr>
                <w:noProof/>
              </w:rPr>
            </w:pPr>
          </w:p>
        </w:tc>
        <w:tc>
          <w:tcPr>
            <w:tcW w:w="2309" w:type="dxa"/>
          </w:tcPr>
          <w:p w:rsidR="00FE1525" w:rsidRPr="00D31CF2" w:rsidRDefault="00FE1525" w:rsidP="00FE1525">
            <w:pPr>
              <w:rPr>
                <w:noProof/>
              </w:rPr>
            </w:pPr>
          </w:p>
        </w:tc>
        <w:tc>
          <w:tcPr>
            <w:tcW w:w="2192" w:type="dxa"/>
          </w:tcPr>
          <w:p w:rsidR="00FE1525" w:rsidRPr="00D31CF2" w:rsidRDefault="00FE1525" w:rsidP="00FE1525">
            <w:pPr>
              <w:rPr>
                <w:noProof/>
              </w:rPr>
            </w:pPr>
          </w:p>
        </w:tc>
      </w:tr>
      <w:tr w:rsidR="00FE1525" w:rsidTr="00FE1525">
        <w:tc>
          <w:tcPr>
            <w:tcW w:w="1418" w:type="dxa"/>
          </w:tcPr>
          <w:p w:rsidR="00FE1525" w:rsidRDefault="00FE1525" w:rsidP="00FE1525">
            <w:pPr>
              <w:rPr>
                <w:noProof/>
              </w:rPr>
            </w:pPr>
            <w:r>
              <w:rPr>
                <w:noProof/>
              </w:rPr>
              <w:t>Fingerprints</w:t>
            </w:r>
          </w:p>
        </w:tc>
        <w:tc>
          <w:tcPr>
            <w:tcW w:w="2783" w:type="dxa"/>
          </w:tcPr>
          <w:p w:rsidR="00FE1525" w:rsidRDefault="00FE1525" w:rsidP="00FE1525">
            <w:pPr>
              <w:rPr>
                <w:noProof/>
              </w:rPr>
            </w:pPr>
          </w:p>
          <w:p w:rsidR="00FE1525" w:rsidRDefault="00FE1525" w:rsidP="00FE1525">
            <w:pPr>
              <w:rPr>
                <w:noProof/>
              </w:rPr>
            </w:pPr>
          </w:p>
        </w:tc>
        <w:tc>
          <w:tcPr>
            <w:tcW w:w="2156" w:type="dxa"/>
          </w:tcPr>
          <w:p w:rsidR="00FE1525" w:rsidRPr="00D31CF2" w:rsidRDefault="00FE1525" w:rsidP="00FE1525">
            <w:pPr>
              <w:rPr>
                <w:noProof/>
              </w:rPr>
            </w:pPr>
          </w:p>
        </w:tc>
        <w:tc>
          <w:tcPr>
            <w:tcW w:w="2309" w:type="dxa"/>
          </w:tcPr>
          <w:p w:rsidR="00FE1525" w:rsidRPr="00D31CF2" w:rsidRDefault="00FE1525" w:rsidP="00FE1525">
            <w:pPr>
              <w:rPr>
                <w:noProof/>
              </w:rPr>
            </w:pPr>
          </w:p>
        </w:tc>
        <w:tc>
          <w:tcPr>
            <w:tcW w:w="2192" w:type="dxa"/>
          </w:tcPr>
          <w:p w:rsidR="00FE1525" w:rsidRPr="00D31CF2" w:rsidRDefault="00FE1525" w:rsidP="00FE1525">
            <w:pPr>
              <w:rPr>
                <w:noProof/>
              </w:rPr>
            </w:pPr>
          </w:p>
        </w:tc>
      </w:tr>
      <w:tr w:rsidR="00FE1525" w:rsidTr="00FE1525">
        <w:tc>
          <w:tcPr>
            <w:tcW w:w="1418" w:type="dxa"/>
          </w:tcPr>
          <w:p w:rsidR="00FE1525" w:rsidRDefault="00FE1525" w:rsidP="00FE1525">
            <w:pPr>
              <w:rPr>
                <w:noProof/>
              </w:rPr>
            </w:pPr>
            <w:r>
              <w:rPr>
                <w:noProof/>
              </w:rPr>
              <w:t>Height</w:t>
            </w:r>
          </w:p>
        </w:tc>
        <w:tc>
          <w:tcPr>
            <w:tcW w:w="2783" w:type="dxa"/>
          </w:tcPr>
          <w:p w:rsidR="00FE1525" w:rsidRDefault="00FE1525" w:rsidP="00FE1525">
            <w:pPr>
              <w:rPr>
                <w:noProof/>
              </w:rPr>
            </w:pPr>
          </w:p>
          <w:p w:rsidR="00FE1525" w:rsidRDefault="00FE1525" w:rsidP="00FE1525">
            <w:pPr>
              <w:rPr>
                <w:noProof/>
              </w:rPr>
            </w:pPr>
          </w:p>
        </w:tc>
        <w:tc>
          <w:tcPr>
            <w:tcW w:w="2156" w:type="dxa"/>
          </w:tcPr>
          <w:p w:rsidR="00FE1525" w:rsidRPr="00D31CF2" w:rsidRDefault="00FE1525" w:rsidP="00FE1525">
            <w:pPr>
              <w:rPr>
                <w:noProof/>
              </w:rPr>
            </w:pPr>
          </w:p>
        </w:tc>
        <w:tc>
          <w:tcPr>
            <w:tcW w:w="2309" w:type="dxa"/>
          </w:tcPr>
          <w:p w:rsidR="00FE1525" w:rsidRPr="00D31CF2" w:rsidRDefault="00FE1525" w:rsidP="00FE1525">
            <w:pPr>
              <w:rPr>
                <w:noProof/>
              </w:rPr>
            </w:pPr>
          </w:p>
        </w:tc>
        <w:tc>
          <w:tcPr>
            <w:tcW w:w="2192" w:type="dxa"/>
          </w:tcPr>
          <w:p w:rsidR="00FE1525" w:rsidRPr="00D31CF2" w:rsidRDefault="00FE1525" w:rsidP="00FE1525">
            <w:pPr>
              <w:rPr>
                <w:noProof/>
              </w:rPr>
            </w:pPr>
          </w:p>
        </w:tc>
      </w:tr>
      <w:tr w:rsidR="00FE1525" w:rsidTr="00FE1525">
        <w:tc>
          <w:tcPr>
            <w:tcW w:w="1418" w:type="dxa"/>
          </w:tcPr>
          <w:p w:rsidR="00FE1525" w:rsidRPr="00FE1525" w:rsidRDefault="00FE1525" w:rsidP="00FE1525">
            <w:pPr>
              <w:rPr>
                <w:noProof/>
                <w:sz w:val="18"/>
                <w:szCs w:val="18"/>
              </w:rPr>
            </w:pPr>
            <w:r w:rsidRPr="00FE1525">
              <w:rPr>
                <w:noProof/>
                <w:sz w:val="18"/>
                <w:szCs w:val="18"/>
              </w:rPr>
              <w:t>White powder</w:t>
            </w:r>
          </w:p>
        </w:tc>
        <w:tc>
          <w:tcPr>
            <w:tcW w:w="2783" w:type="dxa"/>
          </w:tcPr>
          <w:p w:rsidR="00FE1525" w:rsidRDefault="00FE1525" w:rsidP="00FE1525">
            <w:pPr>
              <w:rPr>
                <w:noProof/>
              </w:rPr>
            </w:pPr>
          </w:p>
          <w:p w:rsidR="00FE1525" w:rsidRDefault="00FE1525" w:rsidP="00FE1525">
            <w:pPr>
              <w:rPr>
                <w:noProof/>
              </w:rPr>
            </w:pPr>
          </w:p>
        </w:tc>
        <w:tc>
          <w:tcPr>
            <w:tcW w:w="2156" w:type="dxa"/>
          </w:tcPr>
          <w:p w:rsidR="00FE1525" w:rsidRPr="00D31CF2" w:rsidRDefault="00FE1525" w:rsidP="00FE1525">
            <w:pPr>
              <w:rPr>
                <w:noProof/>
              </w:rPr>
            </w:pPr>
          </w:p>
        </w:tc>
        <w:tc>
          <w:tcPr>
            <w:tcW w:w="2309" w:type="dxa"/>
          </w:tcPr>
          <w:p w:rsidR="00FE1525" w:rsidRPr="00D31CF2" w:rsidRDefault="00FE1525" w:rsidP="00FE1525">
            <w:pPr>
              <w:rPr>
                <w:noProof/>
              </w:rPr>
            </w:pPr>
          </w:p>
        </w:tc>
        <w:tc>
          <w:tcPr>
            <w:tcW w:w="2192" w:type="dxa"/>
          </w:tcPr>
          <w:p w:rsidR="00FE1525" w:rsidRPr="00D31CF2" w:rsidRDefault="00FE1525" w:rsidP="00FE1525">
            <w:pPr>
              <w:rPr>
                <w:noProof/>
              </w:rPr>
            </w:pPr>
          </w:p>
        </w:tc>
      </w:tr>
      <w:tr w:rsidR="00FE1525" w:rsidTr="00FE1525">
        <w:tc>
          <w:tcPr>
            <w:tcW w:w="1418" w:type="dxa"/>
          </w:tcPr>
          <w:p w:rsidR="00FE1525" w:rsidRDefault="00FE1525" w:rsidP="00FE1525">
            <w:pPr>
              <w:rPr>
                <w:noProof/>
              </w:rPr>
            </w:pPr>
            <w:r>
              <w:rPr>
                <w:noProof/>
              </w:rPr>
              <w:t>Blood type</w:t>
            </w:r>
          </w:p>
        </w:tc>
        <w:tc>
          <w:tcPr>
            <w:tcW w:w="2783" w:type="dxa"/>
          </w:tcPr>
          <w:p w:rsidR="00FE1525" w:rsidRDefault="00FE1525" w:rsidP="00FE1525">
            <w:pPr>
              <w:rPr>
                <w:noProof/>
              </w:rPr>
            </w:pPr>
          </w:p>
          <w:p w:rsidR="00FE1525" w:rsidRDefault="00FE1525" w:rsidP="00FE1525">
            <w:pPr>
              <w:rPr>
                <w:noProof/>
              </w:rPr>
            </w:pPr>
          </w:p>
        </w:tc>
        <w:tc>
          <w:tcPr>
            <w:tcW w:w="2156" w:type="dxa"/>
          </w:tcPr>
          <w:p w:rsidR="00FE1525" w:rsidRPr="00D31CF2" w:rsidRDefault="00FE1525" w:rsidP="00FE1525">
            <w:pPr>
              <w:rPr>
                <w:noProof/>
              </w:rPr>
            </w:pPr>
          </w:p>
        </w:tc>
        <w:tc>
          <w:tcPr>
            <w:tcW w:w="2309" w:type="dxa"/>
          </w:tcPr>
          <w:p w:rsidR="00FE1525" w:rsidRPr="00D31CF2" w:rsidRDefault="00FE1525" w:rsidP="00FE1525">
            <w:pPr>
              <w:rPr>
                <w:noProof/>
              </w:rPr>
            </w:pPr>
          </w:p>
        </w:tc>
        <w:tc>
          <w:tcPr>
            <w:tcW w:w="2192" w:type="dxa"/>
          </w:tcPr>
          <w:p w:rsidR="00FE1525" w:rsidRPr="00D31CF2" w:rsidRDefault="00FE1525" w:rsidP="00FE1525">
            <w:pPr>
              <w:rPr>
                <w:noProof/>
              </w:rPr>
            </w:pPr>
          </w:p>
        </w:tc>
      </w:tr>
    </w:tbl>
    <w:p w:rsidR="00EB2C3C" w:rsidRDefault="00EB2C3C" w:rsidP="00FE1525"/>
    <w:p w:rsidR="00EB2C3C" w:rsidRPr="00EB2C3C" w:rsidRDefault="00EB2C3C" w:rsidP="00EB2C3C"/>
    <w:sectPr w:rsidR="00EB2C3C" w:rsidRPr="00EB2C3C" w:rsidSect="00EB2C3C">
      <w:footerReference w:type="default" r:id="rId4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3BF" w:rsidRDefault="009F03BF" w:rsidP="00EB2C3C">
      <w:pPr>
        <w:spacing w:after="0" w:line="240" w:lineRule="auto"/>
      </w:pPr>
      <w:r>
        <w:separator/>
      </w:r>
    </w:p>
  </w:endnote>
  <w:endnote w:type="continuationSeparator" w:id="0">
    <w:p w:rsidR="009F03BF" w:rsidRDefault="009F03BF" w:rsidP="00EB2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5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Sans">
    <w:panose1 w:val="020B0602040502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764150"/>
      <w:docPartObj>
        <w:docPartGallery w:val="Page Numbers (Bottom of Page)"/>
        <w:docPartUnique/>
      </w:docPartObj>
    </w:sdtPr>
    <w:sdtEndPr>
      <w:rPr>
        <w:noProof/>
      </w:rPr>
    </w:sdtEndPr>
    <w:sdtContent>
      <w:p w:rsidR="00FE1525" w:rsidRDefault="00FE1525">
        <w:pPr>
          <w:pStyle w:val="Footer"/>
        </w:pPr>
        <w:r>
          <w:fldChar w:fldCharType="begin"/>
        </w:r>
        <w:r>
          <w:instrText xml:space="preserve"> PAGE   \* MERGEFORMAT </w:instrText>
        </w:r>
        <w:r>
          <w:fldChar w:fldCharType="separate"/>
        </w:r>
        <w:r w:rsidR="009C2BA6">
          <w:rPr>
            <w:noProof/>
          </w:rPr>
          <w:t>1</w:t>
        </w:r>
        <w:r>
          <w:rPr>
            <w:noProof/>
          </w:rPr>
          <w:fldChar w:fldCharType="end"/>
        </w:r>
      </w:p>
    </w:sdtContent>
  </w:sdt>
  <w:p w:rsidR="00FE1525" w:rsidRDefault="00FE15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3BF" w:rsidRDefault="009F03BF" w:rsidP="00EB2C3C">
      <w:pPr>
        <w:spacing w:after="0" w:line="240" w:lineRule="auto"/>
      </w:pPr>
      <w:r>
        <w:separator/>
      </w:r>
    </w:p>
  </w:footnote>
  <w:footnote w:type="continuationSeparator" w:id="0">
    <w:p w:rsidR="009F03BF" w:rsidRDefault="009F03BF" w:rsidP="00EB2C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D565C"/>
    <w:multiLevelType w:val="hybridMultilevel"/>
    <w:tmpl w:val="C7D005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C8B2628"/>
    <w:multiLevelType w:val="hybridMultilevel"/>
    <w:tmpl w:val="DB82A5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C3C"/>
    <w:rsid w:val="00065B79"/>
    <w:rsid w:val="000C2EA5"/>
    <w:rsid w:val="00165B7C"/>
    <w:rsid w:val="001D53E8"/>
    <w:rsid w:val="002C4D74"/>
    <w:rsid w:val="00342CFD"/>
    <w:rsid w:val="005B60FC"/>
    <w:rsid w:val="005C013A"/>
    <w:rsid w:val="005C0673"/>
    <w:rsid w:val="009200D5"/>
    <w:rsid w:val="00990507"/>
    <w:rsid w:val="009C2BA6"/>
    <w:rsid w:val="009E6777"/>
    <w:rsid w:val="009E713F"/>
    <w:rsid w:val="009F03BF"/>
    <w:rsid w:val="009F5C57"/>
    <w:rsid w:val="00A17CB7"/>
    <w:rsid w:val="00AC67E2"/>
    <w:rsid w:val="00C85484"/>
    <w:rsid w:val="00D17718"/>
    <w:rsid w:val="00D31CF2"/>
    <w:rsid w:val="00DC5074"/>
    <w:rsid w:val="00DE7A0F"/>
    <w:rsid w:val="00E8171D"/>
    <w:rsid w:val="00EB0562"/>
    <w:rsid w:val="00EB2C3C"/>
    <w:rsid w:val="00FE1525"/>
    <w:rsid w:val="00FF1B3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B2C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B2C3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EB2C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2C3C"/>
    <w:rPr>
      <w:rFonts w:ascii="Tahoma" w:hAnsi="Tahoma" w:cs="Tahoma"/>
      <w:sz w:val="16"/>
      <w:szCs w:val="16"/>
    </w:rPr>
  </w:style>
  <w:style w:type="paragraph" w:styleId="Header">
    <w:name w:val="header"/>
    <w:basedOn w:val="Normal"/>
    <w:link w:val="HeaderChar"/>
    <w:uiPriority w:val="99"/>
    <w:unhideWhenUsed/>
    <w:rsid w:val="00EB2C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2C3C"/>
  </w:style>
  <w:style w:type="paragraph" w:styleId="Footer">
    <w:name w:val="footer"/>
    <w:basedOn w:val="Normal"/>
    <w:link w:val="FooterChar"/>
    <w:uiPriority w:val="99"/>
    <w:unhideWhenUsed/>
    <w:rsid w:val="00EB2C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C3C"/>
  </w:style>
  <w:style w:type="table" w:styleId="TableGrid">
    <w:name w:val="Table Grid"/>
    <w:basedOn w:val="TableNormal"/>
    <w:uiPriority w:val="59"/>
    <w:rsid w:val="005C0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2E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B2C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B2C3C"/>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EB2C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2C3C"/>
    <w:rPr>
      <w:rFonts w:ascii="Tahoma" w:hAnsi="Tahoma" w:cs="Tahoma"/>
      <w:sz w:val="16"/>
      <w:szCs w:val="16"/>
    </w:rPr>
  </w:style>
  <w:style w:type="paragraph" w:styleId="Header">
    <w:name w:val="header"/>
    <w:basedOn w:val="Normal"/>
    <w:link w:val="HeaderChar"/>
    <w:uiPriority w:val="99"/>
    <w:unhideWhenUsed/>
    <w:rsid w:val="00EB2C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2C3C"/>
  </w:style>
  <w:style w:type="paragraph" w:styleId="Footer">
    <w:name w:val="footer"/>
    <w:basedOn w:val="Normal"/>
    <w:link w:val="FooterChar"/>
    <w:uiPriority w:val="99"/>
    <w:unhideWhenUsed/>
    <w:rsid w:val="00EB2C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C3C"/>
  </w:style>
  <w:style w:type="table" w:styleId="TableGrid">
    <w:name w:val="Table Grid"/>
    <w:basedOn w:val="TableNormal"/>
    <w:uiPriority w:val="59"/>
    <w:rsid w:val="005C0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2E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7.png"/><Relationship Id="rId39" Type="http://schemas.openxmlformats.org/officeDocument/2006/relationships/hyperlink" Target="javascript:glossary('hemoglobin');" TargetMode="External"/><Relationship Id="rId3" Type="http://schemas.microsoft.com/office/2007/relationships/stylesWithEffects" Target="stylesWithEffects.xml"/><Relationship Id="rId21" Type="http://schemas.openxmlformats.org/officeDocument/2006/relationships/image" Target="media/image13.png"/><Relationship Id="rId34" Type="http://schemas.openxmlformats.org/officeDocument/2006/relationships/hyperlink" Target="javascript:glossary('protein');" TargetMode="External"/><Relationship Id="rId42" Type="http://schemas.openxmlformats.org/officeDocument/2006/relationships/image" Target="media/image26.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http://static.arttoday.com/thm/thm14/CL/3D/041906_1/33384473.thm.jpg?private_eye_following_tracks_pt_res" TargetMode="External"/><Relationship Id="rId33" Type="http://schemas.openxmlformats.org/officeDocument/2006/relationships/image" Target="media/image22.png"/><Relationship Id="rId38" Type="http://schemas.openxmlformats.org/officeDocument/2006/relationships/hyperlink" Target="javascript:glossary('cell');"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http://static.arttoday.com/thm/thm11/CL/5344_2005010018/000803_1058_62/21857103.thm.jpg?000803_1058_6219_v__v" TargetMode="External"/><Relationship Id="rId29" Type="http://schemas.openxmlformats.org/officeDocument/2006/relationships/image" Target="media/image19.wmf"/><Relationship Id="rId41" Type="http://schemas.openxmlformats.org/officeDocument/2006/relationships/image" Target="http://nobelprize.org/educational_games/medicine/landsteiner/images/fig7-rh.gi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jpeg"/><Relationship Id="rId32" Type="http://schemas.openxmlformats.org/officeDocument/2006/relationships/hyperlink" Target="http://en.wikipedia.org/wiki/Bone_marrow" TargetMode="External"/><Relationship Id="rId37" Type="http://schemas.openxmlformats.org/officeDocument/2006/relationships/image" Target="media/image24.png"/><Relationship Id="rId40" Type="http://schemas.openxmlformats.org/officeDocument/2006/relationships/image" Target="media/image25.gi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18.wmf"/><Relationship Id="rId36" Type="http://schemas.openxmlformats.org/officeDocument/2006/relationships/image" Target="media/image23.png"/><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image" Target="media/image21.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oleObject" Target="embeddings/oleObject1.bin"/><Relationship Id="rId30" Type="http://schemas.openxmlformats.org/officeDocument/2006/relationships/image" Target="media/image20.wmf"/><Relationship Id="rId35" Type="http://schemas.openxmlformats.org/officeDocument/2006/relationships/hyperlink" Target="javascript:glossary('antibodies');"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12</Pages>
  <Words>2732</Words>
  <Characters>15329</Characters>
  <Application>Microsoft Office Word</Application>
  <DocSecurity>0</DocSecurity>
  <Lines>464</Lines>
  <Paragraphs>42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M. RIENIETS</dc:creator>
  <cp:lastModifiedBy>Louise M. RIENIETS</cp:lastModifiedBy>
  <cp:revision>17</cp:revision>
  <cp:lastPrinted>2014-11-17T22:41:00Z</cp:lastPrinted>
  <dcterms:created xsi:type="dcterms:W3CDTF">2014-11-14T00:36:00Z</dcterms:created>
  <dcterms:modified xsi:type="dcterms:W3CDTF">2014-11-17T22:47:00Z</dcterms:modified>
</cp:coreProperties>
</file>